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1"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0BDCD708"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del w:id="0" w:author="Autor">
        <w:r w:rsidR="00EB09E1" w:rsidDel="00867FF7">
          <w:rPr>
            <w:rFonts w:cs="Arial"/>
            <w:sz w:val="20"/>
            <w:lang w:eastAsia="cs-CZ"/>
          </w:rPr>
          <w:delText>17</w:delText>
        </w:r>
      </w:del>
      <w:ins w:id="1" w:author="Autor">
        <w:r w:rsidR="00867FF7">
          <w:rPr>
            <w:rFonts w:cs="Arial"/>
            <w:sz w:val="20"/>
            <w:lang w:eastAsia="cs-CZ"/>
          </w:rPr>
          <w:t>31</w:t>
        </w:r>
      </w:ins>
      <w:r w:rsidRPr="00E25071">
        <w:rPr>
          <w:rFonts w:cs="Arial"/>
          <w:sz w:val="20"/>
          <w:lang w:eastAsia="cs-CZ"/>
        </w:rPr>
        <w:t xml:space="preserve">. </w:t>
      </w:r>
      <w:r w:rsidR="00541EA6">
        <w:rPr>
          <w:rFonts w:cs="Arial"/>
          <w:sz w:val="20"/>
          <w:lang w:eastAsia="cs-CZ"/>
        </w:rPr>
        <w:t>0</w:t>
      </w:r>
      <w:del w:id="2" w:author="Autor">
        <w:r w:rsidR="00EB09E1" w:rsidDel="00867FF7">
          <w:rPr>
            <w:rFonts w:cs="Arial"/>
            <w:sz w:val="20"/>
            <w:lang w:eastAsia="cs-CZ"/>
          </w:rPr>
          <w:delText>7</w:delText>
        </w:r>
      </w:del>
      <w:ins w:id="3" w:author="Autor">
        <w:r w:rsidR="00867FF7">
          <w:rPr>
            <w:rFonts w:cs="Arial"/>
            <w:sz w:val="20"/>
            <w:lang w:eastAsia="cs-CZ"/>
          </w:rPr>
          <w:t>8</w:t>
        </w:r>
      </w:ins>
      <w:r w:rsidRPr="00E25071">
        <w:rPr>
          <w:rFonts w:cs="Arial"/>
          <w:sz w:val="20"/>
          <w:lang w:eastAsia="cs-CZ"/>
        </w:rPr>
        <w:t>. 201</w:t>
      </w:r>
      <w:r w:rsidR="00E25071">
        <w:rPr>
          <w:rFonts w:cs="Arial"/>
          <w:sz w:val="20"/>
          <w:lang w:eastAsia="cs-CZ"/>
        </w:rPr>
        <w:t>7</w:t>
      </w:r>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0D28832B" w:rsidR="003E4CCB" w:rsidRDefault="003E4CCB" w:rsidP="003E4CCB">
      <w:pPr>
        <w:spacing w:line="360" w:lineRule="auto"/>
        <w:rPr>
          <w:rFonts w:cs="Arial"/>
          <w:sz w:val="20"/>
          <w:lang w:eastAsia="cs-CZ"/>
        </w:rPr>
      </w:pPr>
      <w:r w:rsidRPr="00347388">
        <w:rPr>
          <w:rFonts w:cs="Arial"/>
          <w:sz w:val="20"/>
          <w:lang w:eastAsia="cs-CZ"/>
        </w:rPr>
        <w:t xml:space="preserve">Dátum: </w:t>
      </w:r>
      <w:del w:id="4" w:author="Autor">
        <w:r w:rsidR="00EB09E1" w:rsidDel="00867FF7">
          <w:rPr>
            <w:rFonts w:cs="Arial"/>
            <w:sz w:val="20"/>
            <w:lang w:eastAsia="cs-CZ"/>
          </w:rPr>
          <w:delText>17</w:delText>
        </w:r>
      </w:del>
      <w:ins w:id="5" w:author="Autor">
        <w:r w:rsidR="00867FF7">
          <w:rPr>
            <w:rFonts w:cs="Arial"/>
            <w:sz w:val="20"/>
            <w:lang w:eastAsia="cs-CZ"/>
          </w:rPr>
          <w:t>31</w:t>
        </w:r>
      </w:ins>
      <w:r w:rsidRPr="00E25071">
        <w:rPr>
          <w:rFonts w:cs="Arial"/>
          <w:sz w:val="20"/>
          <w:lang w:eastAsia="cs-CZ"/>
        </w:rPr>
        <w:t>. </w:t>
      </w:r>
      <w:r w:rsidR="00541EA6" w:rsidRPr="00E25071">
        <w:rPr>
          <w:rFonts w:cs="Arial"/>
          <w:sz w:val="20"/>
          <w:lang w:eastAsia="cs-CZ"/>
        </w:rPr>
        <w:t>0</w:t>
      </w:r>
      <w:del w:id="6" w:author="Autor">
        <w:r w:rsidR="00EB09E1" w:rsidDel="00867FF7">
          <w:rPr>
            <w:rFonts w:cs="Arial"/>
            <w:sz w:val="20"/>
            <w:lang w:eastAsia="cs-CZ"/>
          </w:rPr>
          <w:delText>7</w:delText>
        </w:r>
      </w:del>
      <w:ins w:id="7" w:author="Autor">
        <w:r w:rsidR="00867FF7">
          <w:rPr>
            <w:rFonts w:cs="Arial"/>
            <w:sz w:val="20"/>
            <w:lang w:eastAsia="cs-CZ"/>
          </w:rPr>
          <w:t>8</w:t>
        </w:r>
      </w:ins>
      <w:r w:rsidRPr="00E25071">
        <w:rPr>
          <w:rFonts w:cs="Arial"/>
          <w:sz w:val="20"/>
          <w:lang w:eastAsia="cs-CZ"/>
        </w:rPr>
        <w:t>. 201</w:t>
      </w:r>
      <w:r w:rsidR="00E25071" w:rsidRPr="00E25071">
        <w:rPr>
          <w:rFonts w:cs="Arial"/>
          <w:sz w:val="20"/>
          <w:lang w:eastAsia="cs-CZ"/>
        </w:rPr>
        <w:t>7</w:t>
      </w:r>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77262475"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Rusnáková Erika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7012E356" w:rsidR="003E4CCB" w:rsidRPr="00347388" w:rsidRDefault="006B41BD" w:rsidP="00140CE3">
      <w:pPr>
        <w:tabs>
          <w:tab w:val="left" w:pos="1134"/>
        </w:tabs>
        <w:spacing w:line="360" w:lineRule="auto"/>
        <w:rPr>
          <w:rFonts w:cs="Arial"/>
          <w:sz w:val="20"/>
          <w:lang w:eastAsia="cs-CZ"/>
        </w:rPr>
      </w:pPr>
      <w:r w:rsidRPr="008F2822">
        <w:t xml:space="preserve">Dátum: </w:t>
      </w:r>
      <w:del w:id="8" w:author="Autor">
        <w:r w:rsidR="00EB09E1" w:rsidRPr="00140CE3" w:rsidDel="00867FF7">
          <w:delText>17</w:delText>
        </w:r>
      </w:del>
      <w:ins w:id="9" w:author="Autor">
        <w:r w:rsidR="00867FF7">
          <w:t>31</w:t>
        </w:r>
      </w:ins>
      <w:r w:rsidRPr="00140CE3">
        <w:t>. 0</w:t>
      </w:r>
      <w:del w:id="10" w:author="Autor">
        <w:r w:rsidR="00EB09E1" w:rsidRPr="00EB09E1" w:rsidDel="00867FF7">
          <w:delText>7</w:delText>
        </w:r>
      </w:del>
      <w:ins w:id="11" w:author="Autor">
        <w:r w:rsidR="00867FF7">
          <w:t>8</w:t>
        </w:r>
      </w:ins>
      <w:r>
        <w:t>. 2017</w:t>
      </w:r>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0EC1BD28"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del w:id="12" w:author="Autor">
        <w:r w:rsidR="00336A1C" w:rsidDel="00867FF7">
          <w:rPr>
            <w:rFonts w:cs="Arial"/>
            <w:sz w:val="20"/>
            <w:lang w:eastAsia="cs-CZ"/>
          </w:rPr>
          <w:delText>17</w:delText>
        </w:r>
      </w:del>
      <w:ins w:id="13" w:author="Autor">
        <w:r w:rsidR="00867FF7">
          <w:rPr>
            <w:rFonts w:cs="Arial"/>
            <w:sz w:val="20"/>
            <w:lang w:eastAsia="cs-CZ"/>
          </w:rPr>
          <w:t>31</w:t>
        </w:r>
      </w:ins>
      <w:r w:rsidRPr="00E25071">
        <w:rPr>
          <w:rFonts w:cs="Arial"/>
          <w:sz w:val="20"/>
          <w:lang w:eastAsia="cs-CZ"/>
        </w:rPr>
        <w:t>. </w:t>
      </w:r>
      <w:r w:rsidR="00541EA6" w:rsidRPr="00E25071">
        <w:rPr>
          <w:rFonts w:cs="Arial"/>
          <w:sz w:val="20"/>
          <w:lang w:eastAsia="cs-CZ"/>
        </w:rPr>
        <w:t>0</w:t>
      </w:r>
      <w:del w:id="14" w:author="Autor">
        <w:r w:rsidR="00336A1C" w:rsidDel="00867FF7">
          <w:rPr>
            <w:rFonts w:cs="Arial"/>
            <w:sz w:val="20"/>
            <w:lang w:eastAsia="cs-CZ"/>
          </w:rPr>
          <w:delText>7</w:delText>
        </w:r>
      </w:del>
      <w:ins w:id="15" w:author="Autor">
        <w:r w:rsidR="00867FF7">
          <w:rPr>
            <w:rFonts w:cs="Arial"/>
            <w:sz w:val="20"/>
            <w:lang w:eastAsia="cs-CZ"/>
          </w:rPr>
          <w:t>8</w:t>
        </w:r>
      </w:ins>
      <w:r w:rsidRPr="00E25071">
        <w:rPr>
          <w:rFonts w:cs="Arial"/>
          <w:sz w:val="20"/>
          <w:lang w:eastAsia="cs-CZ"/>
        </w:rPr>
        <w:t>. 201</w:t>
      </w:r>
      <w:r w:rsidR="00E25071" w:rsidRPr="00E25071">
        <w:rPr>
          <w:rFonts w:cs="Arial"/>
          <w:sz w:val="20"/>
          <w:lang w:eastAsia="cs-CZ"/>
        </w:rPr>
        <w:t>7</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2E4B8296" w:rsidR="003E4CCB" w:rsidRDefault="003E4CCB" w:rsidP="003E4CCB">
      <w:pPr>
        <w:jc w:val="center"/>
        <w:rPr>
          <w:color w:val="001D58"/>
          <w:sz w:val="60"/>
        </w:rPr>
      </w:pPr>
      <w:r w:rsidRPr="00E25071">
        <w:rPr>
          <w:rFonts w:cs="Arial"/>
          <w:sz w:val="18"/>
          <w:lang w:eastAsia="cs-CZ"/>
        </w:rPr>
        <w:t xml:space="preserve">Verzia: </w:t>
      </w:r>
      <w:r w:rsidR="00541EA6">
        <w:rPr>
          <w:rFonts w:cs="Arial"/>
          <w:sz w:val="18"/>
          <w:lang w:eastAsia="cs-CZ"/>
        </w:rPr>
        <w:t>3</w:t>
      </w:r>
      <w:r w:rsidRPr="00E25071">
        <w:rPr>
          <w:rFonts w:cs="Arial"/>
          <w:sz w:val="18"/>
          <w:lang w:eastAsia="cs-CZ"/>
        </w:rPr>
        <w:t>.</w:t>
      </w:r>
      <w:del w:id="16" w:author="Autor">
        <w:r w:rsidR="00474A8C" w:rsidDel="006327E6">
          <w:rPr>
            <w:rFonts w:cs="Arial"/>
            <w:sz w:val="18"/>
            <w:lang w:eastAsia="cs-CZ"/>
          </w:rPr>
          <w:delText>1</w:delText>
        </w:r>
      </w:del>
      <w:ins w:id="17" w:author="Autor">
        <w:r w:rsidR="006327E6">
          <w:rPr>
            <w:rFonts w:cs="Arial"/>
            <w:sz w:val="18"/>
            <w:lang w:eastAsia="cs-CZ"/>
          </w:rPr>
          <w:t>2</w:t>
        </w:r>
      </w:ins>
      <w:r w:rsidRPr="00E25071">
        <w:rPr>
          <w:rFonts w:cs="Arial"/>
          <w:sz w:val="18"/>
          <w:lang w:eastAsia="cs-CZ"/>
        </w:rPr>
        <w:t xml:space="preserve">; platnosť od: </w:t>
      </w:r>
      <w:del w:id="18" w:author="Autor">
        <w:r w:rsidR="00336A1C" w:rsidDel="006327E6">
          <w:rPr>
            <w:rFonts w:cs="Arial"/>
            <w:sz w:val="18"/>
            <w:lang w:eastAsia="cs-CZ"/>
          </w:rPr>
          <w:delText>17</w:delText>
        </w:r>
      </w:del>
      <w:ins w:id="19" w:author="Autor">
        <w:r w:rsidR="006327E6">
          <w:rPr>
            <w:rFonts w:cs="Arial"/>
            <w:sz w:val="18"/>
            <w:lang w:eastAsia="cs-CZ"/>
          </w:rPr>
          <w:t>31</w:t>
        </w:r>
      </w:ins>
      <w:r w:rsidRPr="00E25071">
        <w:rPr>
          <w:rFonts w:cs="Arial"/>
          <w:sz w:val="18"/>
          <w:lang w:eastAsia="cs-CZ"/>
        </w:rPr>
        <w:t xml:space="preserve">. </w:t>
      </w:r>
      <w:r w:rsidR="00541EA6" w:rsidRPr="00E25071">
        <w:rPr>
          <w:rFonts w:cs="Arial"/>
          <w:sz w:val="18"/>
          <w:lang w:eastAsia="cs-CZ"/>
        </w:rPr>
        <w:t>0</w:t>
      </w:r>
      <w:del w:id="20" w:author="Autor">
        <w:r w:rsidR="00336A1C" w:rsidDel="006327E6">
          <w:rPr>
            <w:rFonts w:cs="Arial"/>
            <w:sz w:val="18"/>
            <w:lang w:eastAsia="cs-CZ"/>
          </w:rPr>
          <w:delText>7</w:delText>
        </w:r>
      </w:del>
      <w:ins w:id="21" w:author="Autor">
        <w:r w:rsidR="006327E6">
          <w:rPr>
            <w:rFonts w:cs="Arial"/>
            <w:sz w:val="18"/>
            <w:lang w:eastAsia="cs-CZ"/>
          </w:rPr>
          <w:t>8</w:t>
        </w:r>
      </w:ins>
      <w:r w:rsidRPr="00E25071">
        <w:rPr>
          <w:rFonts w:cs="Arial"/>
          <w:sz w:val="18"/>
          <w:lang w:eastAsia="cs-CZ"/>
        </w:rPr>
        <w:t>. 201</w:t>
      </w:r>
      <w:r w:rsidR="00E25071" w:rsidRPr="00E25071">
        <w:rPr>
          <w:rFonts w:cs="Arial"/>
          <w:sz w:val="18"/>
          <w:lang w:eastAsia="cs-CZ"/>
        </w:rPr>
        <w:t>7</w:t>
      </w:r>
      <w:r w:rsidRPr="00E25071">
        <w:rPr>
          <w:rFonts w:cs="Arial"/>
          <w:sz w:val="18"/>
          <w:lang w:eastAsia="cs-CZ"/>
        </w:rPr>
        <w:t xml:space="preserve">, účinnosť od: </w:t>
      </w:r>
      <w:ins w:id="22" w:author="Autor">
        <w:r w:rsidR="006327E6">
          <w:rPr>
            <w:rFonts w:cs="Arial"/>
            <w:sz w:val="18"/>
            <w:lang w:eastAsia="cs-CZ"/>
          </w:rPr>
          <w:t>3</w:t>
        </w:r>
      </w:ins>
      <w:r w:rsidR="00336A1C">
        <w:rPr>
          <w:rFonts w:cs="Arial"/>
          <w:sz w:val="18"/>
          <w:lang w:eastAsia="cs-CZ"/>
        </w:rPr>
        <w:t>1</w:t>
      </w:r>
      <w:del w:id="23" w:author="Autor">
        <w:r w:rsidR="00336A1C" w:rsidDel="006327E6">
          <w:rPr>
            <w:rFonts w:cs="Arial"/>
            <w:sz w:val="18"/>
            <w:lang w:eastAsia="cs-CZ"/>
          </w:rPr>
          <w:delText>7</w:delText>
        </w:r>
      </w:del>
      <w:r w:rsidRPr="00E25071">
        <w:rPr>
          <w:rFonts w:cs="Arial"/>
          <w:sz w:val="18"/>
          <w:lang w:eastAsia="cs-CZ"/>
        </w:rPr>
        <w:t xml:space="preserve">. </w:t>
      </w:r>
      <w:r w:rsidR="00541EA6" w:rsidRPr="00E25071">
        <w:rPr>
          <w:rFonts w:cs="Arial"/>
          <w:sz w:val="18"/>
          <w:lang w:eastAsia="cs-CZ"/>
        </w:rPr>
        <w:t>0</w:t>
      </w:r>
      <w:ins w:id="24" w:author="Autor">
        <w:r w:rsidR="006327E6">
          <w:rPr>
            <w:rFonts w:cs="Arial"/>
            <w:sz w:val="18"/>
            <w:lang w:eastAsia="cs-CZ"/>
          </w:rPr>
          <w:t>8</w:t>
        </w:r>
      </w:ins>
      <w:del w:id="25" w:author="Autor">
        <w:r w:rsidR="00336A1C" w:rsidDel="006327E6">
          <w:rPr>
            <w:rFonts w:cs="Arial"/>
            <w:sz w:val="18"/>
            <w:lang w:eastAsia="cs-CZ"/>
          </w:rPr>
          <w:delText>7</w:delText>
        </w:r>
      </w:del>
      <w:r w:rsidRPr="00E25071">
        <w:rPr>
          <w:rFonts w:cs="Arial"/>
          <w:sz w:val="18"/>
          <w:lang w:eastAsia="cs-CZ"/>
        </w:rPr>
        <w:t>. 201</w:t>
      </w:r>
      <w:r w:rsidR="00E25071" w:rsidRPr="00E25071">
        <w:rPr>
          <w:rFonts w:cs="Arial"/>
          <w:sz w:val="18"/>
          <w:lang w:eastAsia="cs-CZ"/>
        </w:rPr>
        <w:t>7</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26" w:name="_Toc410907843"/>
    <w:p w14:paraId="18BC38E9" w14:textId="77777777"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4</w:t>
        </w:r>
        <w:r w:rsidR="00BF74B6" w:rsidRPr="00E135DC">
          <w:rPr>
            <w:rFonts w:cs="Arial"/>
            <w:noProof/>
            <w:webHidden/>
            <w:sz w:val="19"/>
            <w:szCs w:val="19"/>
          </w:rPr>
          <w:fldChar w:fldCharType="end"/>
        </w:r>
      </w:hyperlink>
    </w:p>
    <w:p w14:paraId="07E00004" w14:textId="77777777" w:rsidR="00BF74B6" w:rsidRPr="00E135DC" w:rsidRDefault="00F91965">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4</w:t>
        </w:r>
        <w:r w:rsidR="00BF74B6" w:rsidRPr="00E135DC">
          <w:rPr>
            <w:rFonts w:cs="Arial"/>
            <w:noProof/>
            <w:webHidden/>
            <w:sz w:val="19"/>
            <w:szCs w:val="19"/>
          </w:rPr>
          <w:fldChar w:fldCharType="end"/>
        </w:r>
      </w:hyperlink>
    </w:p>
    <w:p w14:paraId="376D43DD" w14:textId="77777777" w:rsidR="00BF74B6" w:rsidRPr="00E135DC" w:rsidRDefault="00F91965">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4</w:t>
        </w:r>
        <w:r w:rsidR="00BF74B6" w:rsidRPr="00E135DC">
          <w:rPr>
            <w:rFonts w:cs="Arial"/>
            <w:noProof/>
            <w:webHidden/>
            <w:sz w:val="19"/>
            <w:szCs w:val="19"/>
          </w:rPr>
          <w:fldChar w:fldCharType="end"/>
        </w:r>
      </w:hyperlink>
    </w:p>
    <w:p w14:paraId="75D147C7" w14:textId="77777777" w:rsidR="00BF74B6" w:rsidRPr="00E135DC" w:rsidRDefault="00F91965">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5</w:t>
        </w:r>
        <w:r w:rsidR="00BF74B6" w:rsidRPr="00E135DC">
          <w:rPr>
            <w:rFonts w:cs="Arial"/>
            <w:noProof/>
            <w:webHidden/>
            <w:sz w:val="19"/>
            <w:szCs w:val="19"/>
          </w:rPr>
          <w:fldChar w:fldCharType="end"/>
        </w:r>
      </w:hyperlink>
    </w:p>
    <w:p w14:paraId="78BB9CF8" w14:textId="6EAF5739" w:rsidR="00BF74B6" w:rsidRPr="00E135DC" w:rsidRDefault="00F91965">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15</w:t>
        </w:r>
        <w:r w:rsidR="00BF74B6" w:rsidRPr="00E135DC">
          <w:rPr>
            <w:rFonts w:cs="Arial"/>
            <w:noProof/>
            <w:webHidden/>
            <w:sz w:val="19"/>
            <w:szCs w:val="19"/>
          </w:rPr>
          <w:fldChar w:fldCharType="end"/>
        </w:r>
      </w:hyperlink>
    </w:p>
    <w:p w14:paraId="5081C3B7" w14:textId="57B2187F" w:rsidR="00BF74B6" w:rsidRPr="00E135DC" w:rsidRDefault="00F91965">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17</w:t>
        </w:r>
        <w:r w:rsidR="00BF74B6" w:rsidRPr="00E135DC">
          <w:rPr>
            <w:rFonts w:cs="Arial"/>
            <w:noProof/>
            <w:webHidden/>
            <w:sz w:val="19"/>
            <w:szCs w:val="19"/>
          </w:rPr>
          <w:fldChar w:fldCharType="end"/>
        </w:r>
      </w:hyperlink>
    </w:p>
    <w:p w14:paraId="1D3E136E" w14:textId="6662B2DA" w:rsidR="00BF74B6" w:rsidRPr="00E135DC" w:rsidRDefault="00F91965">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18</w:t>
        </w:r>
        <w:r w:rsidR="00BF74B6" w:rsidRPr="00E135DC">
          <w:rPr>
            <w:rFonts w:cs="Arial"/>
            <w:noProof/>
            <w:webHidden/>
            <w:sz w:val="19"/>
            <w:szCs w:val="19"/>
          </w:rPr>
          <w:fldChar w:fldCharType="end"/>
        </w:r>
      </w:hyperlink>
    </w:p>
    <w:p w14:paraId="717C3587" w14:textId="7374328E" w:rsidR="00BF74B6" w:rsidRPr="00E135DC" w:rsidRDefault="00F91965">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18</w:t>
        </w:r>
        <w:r w:rsidR="00BF74B6" w:rsidRPr="00E135DC">
          <w:rPr>
            <w:rFonts w:cs="Arial"/>
            <w:noProof/>
            <w:webHidden/>
            <w:sz w:val="19"/>
            <w:szCs w:val="19"/>
          </w:rPr>
          <w:fldChar w:fldCharType="end"/>
        </w:r>
      </w:hyperlink>
    </w:p>
    <w:p w14:paraId="451E82B0" w14:textId="4BC457DD" w:rsidR="00BF74B6" w:rsidRPr="00E135DC" w:rsidRDefault="00F91965">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18</w:t>
        </w:r>
        <w:r w:rsidR="00BF74B6" w:rsidRPr="00E135DC">
          <w:rPr>
            <w:rFonts w:cs="Arial"/>
            <w:noProof/>
            <w:webHidden/>
            <w:sz w:val="19"/>
            <w:szCs w:val="19"/>
          </w:rPr>
          <w:fldChar w:fldCharType="end"/>
        </w:r>
      </w:hyperlink>
    </w:p>
    <w:p w14:paraId="3E888383" w14:textId="466B90E0" w:rsidR="00BF74B6" w:rsidRPr="00E135DC" w:rsidRDefault="00F91965">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18</w:t>
        </w:r>
        <w:r w:rsidR="00BF74B6" w:rsidRPr="00E135DC">
          <w:rPr>
            <w:rFonts w:cs="Arial"/>
            <w:noProof/>
            <w:webHidden/>
            <w:sz w:val="19"/>
            <w:szCs w:val="19"/>
          </w:rPr>
          <w:fldChar w:fldCharType="end"/>
        </w:r>
      </w:hyperlink>
    </w:p>
    <w:p w14:paraId="162A0FCF" w14:textId="27A1C82E" w:rsidR="00BF74B6" w:rsidRPr="00E135DC" w:rsidRDefault="00F91965">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20</w:t>
        </w:r>
        <w:r w:rsidR="00BF74B6" w:rsidRPr="00E135DC">
          <w:rPr>
            <w:rFonts w:cs="Arial"/>
            <w:noProof/>
            <w:webHidden/>
            <w:sz w:val="19"/>
            <w:szCs w:val="19"/>
          </w:rPr>
          <w:fldChar w:fldCharType="end"/>
        </w:r>
      </w:hyperlink>
    </w:p>
    <w:p w14:paraId="66AD3C28" w14:textId="04894848" w:rsidR="00BF74B6" w:rsidRPr="00E135DC" w:rsidRDefault="00F91965">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23</w:t>
        </w:r>
        <w:r w:rsidR="00BF74B6" w:rsidRPr="00E135DC">
          <w:rPr>
            <w:rFonts w:cs="Arial"/>
            <w:noProof/>
            <w:webHidden/>
            <w:sz w:val="19"/>
            <w:szCs w:val="19"/>
          </w:rPr>
          <w:fldChar w:fldCharType="end"/>
        </w:r>
      </w:hyperlink>
    </w:p>
    <w:p w14:paraId="1EE9C112" w14:textId="21A6B525" w:rsidR="00BF74B6" w:rsidRPr="00E135DC" w:rsidRDefault="00F91965">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24</w:t>
        </w:r>
        <w:r w:rsidR="00BF74B6" w:rsidRPr="00E135DC">
          <w:rPr>
            <w:rFonts w:cs="Arial"/>
            <w:noProof/>
            <w:webHidden/>
            <w:sz w:val="19"/>
            <w:szCs w:val="19"/>
          </w:rPr>
          <w:fldChar w:fldCharType="end"/>
        </w:r>
      </w:hyperlink>
    </w:p>
    <w:p w14:paraId="08A090A8" w14:textId="13800EC2" w:rsidR="00BF74B6" w:rsidRPr="00E135DC" w:rsidRDefault="00F91965">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26</w:t>
        </w:r>
        <w:r w:rsidR="00BF74B6" w:rsidRPr="00E135DC">
          <w:rPr>
            <w:rFonts w:cs="Arial"/>
            <w:noProof/>
            <w:webHidden/>
            <w:sz w:val="19"/>
            <w:szCs w:val="19"/>
          </w:rPr>
          <w:fldChar w:fldCharType="end"/>
        </w:r>
      </w:hyperlink>
    </w:p>
    <w:p w14:paraId="12DA2A97" w14:textId="32C2D270" w:rsidR="00BF74B6" w:rsidRPr="00E135DC" w:rsidRDefault="00F91965">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27</w:t>
        </w:r>
        <w:r w:rsidR="00BF74B6" w:rsidRPr="00E135DC">
          <w:rPr>
            <w:rFonts w:cs="Arial"/>
            <w:noProof/>
            <w:webHidden/>
            <w:sz w:val="19"/>
            <w:szCs w:val="19"/>
          </w:rPr>
          <w:fldChar w:fldCharType="end"/>
        </w:r>
      </w:hyperlink>
    </w:p>
    <w:p w14:paraId="56A0A71D" w14:textId="770FE1BC" w:rsidR="00BF74B6" w:rsidRPr="00E135DC" w:rsidRDefault="00F91965">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28</w:t>
        </w:r>
        <w:r w:rsidR="00BF74B6" w:rsidRPr="00E135DC">
          <w:rPr>
            <w:rFonts w:cs="Arial"/>
            <w:noProof/>
            <w:webHidden/>
            <w:sz w:val="19"/>
            <w:szCs w:val="19"/>
          </w:rPr>
          <w:fldChar w:fldCharType="end"/>
        </w:r>
      </w:hyperlink>
    </w:p>
    <w:p w14:paraId="6C37EF94" w14:textId="3753DB57" w:rsidR="00BF74B6" w:rsidRPr="00E135DC" w:rsidRDefault="00F91965">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28</w:t>
        </w:r>
        <w:r w:rsidR="00BF74B6" w:rsidRPr="00E135DC">
          <w:rPr>
            <w:rFonts w:cs="Arial"/>
            <w:noProof/>
            <w:webHidden/>
            <w:sz w:val="19"/>
            <w:szCs w:val="19"/>
          </w:rPr>
          <w:fldChar w:fldCharType="end"/>
        </w:r>
      </w:hyperlink>
    </w:p>
    <w:p w14:paraId="38EEFE1F" w14:textId="27125DC4" w:rsidR="00BF74B6" w:rsidRPr="00E135DC" w:rsidRDefault="00F91965">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30</w:t>
        </w:r>
        <w:r w:rsidR="00BF74B6" w:rsidRPr="00E135DC">
          <w:rPr>
            <w:rFonts w:cs="Arial"/>
            <w:noProof/>
            <w:webHidden/>
            <w:sz w:val="19"/>
            <w:szCs w:val="19"/>
          </w:rPr>
          <w:fldChar w:fldCharType="end"/>
        </w:r>
      </w:hyperlink>
    </w:p>
    <w:p w14:paraId="4397C0C1" w14:textId="06A3F4C9" w:rsidR="00BF74B6" w:rsidRPr="00E135DC" w:rsidRDefault="00F91965">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32</w:t>
        </w:r>
        <w:r w:rsidR="00BF74B6" w:rsidRPr="00E135DC">
          <w:rPr>
            <w:rFonts w:cs="Arial"/>
            <w:noProof/>
            <w:webHidden/>
            <w:sz w:val="19"/>
            <w:szCs w:val="19"/>
          </w:rPr>
          <w:fldChar w:fldCharType="end"/>
        </w:r>
      </w:hyperlink>
    </w:p>
    <w:p w14:paraId="2FCA8F9F" w14:textId="5AF2688F" w:rsidR="00BF74B6" w:rsidRPr="00E135DC" w:rsidRDefault="00F91965">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32</w:t>
        </w:r>
        <w:r w:rsidR="00BF74B6" w:rsidRPr="00E135DC">
          <w:rPr>
            <w:rFonts w:cs="Arial"/>
            <w:noProof/>
            <w:webHidden/>
            <w:sz w:val="19"/>
            <w:szCs w:val="19"/>
          </w:rPr>
          <w:fldChar w:fldCharType="end"/>
        </w:r>
      </w:hyperlink>
    </w:p>
    <w:p w14:paraId="08F482A2" w14:textId="5D3AD42A" w:rsidR="00BF74B6" w:rsidRPr="00E135DC" w:rsidRDefault="00F91965">
      <w:pPr>
        <w:pStyle w:val="Obsah3"/>
        <w:rPr>
          <w:rFonts w:eastAsiaTheme="minorEastAsia" w:cs="Arial"/>
          <w:noProof/>
          <w:sz w:val="19"/>
          <w:szCs w:val="19"/>
          <w:lang w:eastAsia="sk-SK"/>
        </w:rPr>
      </w:pPr>
      <w:hyperlink w:anchor="_Toc440636384" w:history="1">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54</w:t>
        </w:r>
        <w:r w:rsidR="00BF74B6" w:rsidRPr="00E135DC">
          <w:rPr>
            <w:rFonts w:cs="Arial"/>
            <w:noProof/>
            <w:webHidden/>
            <w:sz w:val="19"/>
            <w:szCs w:val="19"/>
          </w:rPr>
          <w:fldChar w:fldCharType="end"/>
        </w:r>
      </w:hyperlink>
    </w:p>
    <w:p w14:paraId="27443959" w14:textId="34EA31A4" w:rsidR="00BF74B6" w:rsidRPr="00E135DC" w:rsidRDefault="00F91965">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55</w:t>
        </w:r>
        <w:r w:rsidR="00BF74B6" w:rsidRPr="00E135DC">
          <w:rPr>
            <w:rFonts w:cs="Arial"/>
            <w:noProof/>
            <w:webHidden/>
            <w:sz w:val="19"/>
            <w:szCs w:val="19"/>
          </w:rPr>
          <w:fldChar w:fldCharType="end"/>
        </w:r>
      </w:hyperlink>
    </w:p>
    <w:p w14:paraId="7F58E385" w14:textId="177F2703" w:rsidR="00BF74B6" w:rsidRPr="00E135DC" w:rsidRDefault="00F91965">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62</w:t>
        </w:r>
        <w:r w:rsidR="00BF74B6" w:rsidRPr="00E135DC">
          <w:rPr>
            <w:rFonts w:cs="Arial"/>
            <w:noProof/>
            <w:webHidden/>
            <w:sz w:val="19"/>
            <w:szCs w:val="19"/>
          </w:rPr>
          <w:fldChar w:fldCharType="end"/>
        </w:r>
      </w:hyperlink>
    </w:p>
    <w:p w14:paraId="101D5D81" w14:textId="1477AAC0" w:rsidR="00BF74B6" w:rsidRPr="00E135DC" w:rsidRDefault="00F91965">
      <w:pPr>
        <w:pStyle w:val="Obsah3"/>
        <w:rPr>
          <w:rFonts w:eastAsiaTheme="minorEastAsia" w:cs="Arial"/>
          <w:noProof/>
          <w:sz w:val="19"/>
          <w:szCs w:val="19"/>
          <w:lang w:eastAsia="sk-SK"/>
        </w:rPr>
      </w:pPr>
      <w:hyperlink w:anchor="_Toc440636387" w:history="1">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76</w:t>
        </w:r>
        <w:r w:rsidR="00BF74B6" w:rsidRPr="00E135DC">
          <w:rPr>
            <w:rFonts w:cs="Arial"/>
            <w:noProof/>
            <w:webHidden/>
            <w:sz w:val="19"/>
            <w:szCs w:val="19"/>
          </w:rPr>
          <w:fldChar w:fldCharType="end"/>
        </w:r>
      </w:hyperlink>
    </w:p>
    <w:p w14:paraId="5198DED3" w14:textId="4DDE4FFB" w:rsidR="00BF74B6" w:rsidRPr="00E135DC" w:rsidRDefault="00F91965">
      <w:pPr>
        <w:pStyle w:val="Obsah2"/>
        <w:tabs>
          <w:tab w:val="left" w:pos="960"/>
          <w:tab w:val="right" w:leader="dot" w:pos="9060"/>
        </w:tabs>
        <w:rPr>
          <w:rFonts w:eastAsiaTheme="minorEastAsia" w:cs="Arial"/>
          <w:noProof/>
          <w:sz w:val="19"/>
          <w:szCs w:val="19"/>
          <w:lang w:eastAsia="sk-SK"/>
        </w:rPr>
      </w:pPr>
      <w:hyperlink w:anchor="_Toc440636388" w:history="1">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81</w:t>
        </w:r>
        <w:r w:rsidR="00BF74B6" w:rsidRPr="00E135DC">
          <w:rPr>
            <w:rFonts w:cs="Arial"/>
            <w:noProof/>
            <w:webHidden/>
            <w:sz w:val="19"/>
            <w:szCs w:val="19"/>
          </w:rPr>
          <w:fldChar w:fldCharType="end"/>
        </w:r>
      </w:hyperlink>
    </w:p>
    <w:p w14:paraId="70A930FF" w14:textId="04086E0B"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8240"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81</w:t>
        </w:r>
        <w:r w:rsidR="00BF74B6" w:rsidRPr="00E135DC">
          <w:rPr>
            <w:rFonts w:cs="Arial"/>
            <w:noProof/>
            <w:webHidden/>
            <w:sz w:val="19"/>
            <w:szCs w:val="19"/>
          </w:rPr>
          <w:fldChar w:fldCharType="end"/>
        </w:r>
      </w:hyperlink>
    </w:p>
    <w:p w14:paraId="25C99981" w14:textId="52724834" w:rsidR="00BF74B6" w:rsidRPr="00E135DC" w:rsidRDefault="00F91965">
      <w:pPr>
        <w:pStyle w:val="Obsah3"/>
        <w:rPr>
          <w:rFonts w:eastAsiaTheme="minorEastAsia" w:cs="Arial"/>
          <w:noProof/>
          <w:sz w:val="19"/>
          <w:szCs w:val="19"/>
          <w:lang w:eastAsia="sk-SK"/>
        </w:rPr>
      </w:pPr>
      <w:hyperlink w:anchor="_Toc440636390" w:history="1">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82</w:t>
        </w:r>
        <w:r w:rsidR="00BF74B6" w:rsidRPr="00E135DC">
          <w:rPr>
            <w:rFonts w:cs="Arial"/>
            <w:noProof/>
            <w:webHidden/>
            <w:sz w:val="19"/>
            <w:szCs w:val="19"/>
          </w:rPr>
          <w:fldChar w:fldCharType="end"/>
        </w:r>
      </w:hyperlink>
    </w:p>
    <w:p w14:paraId="4212AEDF" w14:textId="0548D32D" w:rsidR="00BF74B6" w:rsidRPr="00E135DC" w:rsidRDefault="00F91965">
      <w:pPr>
        <w:pStyle w:val="Obsah3"/>
        <w:rPr>
          <w:rFonts w:eastAsiaTheme="minorEastAsia" w:cs="Arial"/>
          <w:noProof/>
          <w:sz w:val="19"/>
          <w:szCs w:val="19"/>
          <w:lang w:eastAsia="sk-SK"/>
        </w:rPr>
      </w:pPr>
      <w:hyperlink w:anchor="_Toc440636391" w:history="1">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84</w:t>
        </w:r>
        <w:r w:rsidR="00BF74B6" w:rsidRPr="00E135DC">
          <w:rPr>
            <w:rFonts w:cs="Arial"/>
            <w:noProof/>
            <w:webHidden/>
            <w:sz w:val="19"/>
            <w:szCs w:val="19"/>
          </w:rPr>
          <w:fldChar w:fldCharType="end"/>
        </w:r>
      </w:hyperlink>
    </w:p>
    <w:p w14:paraId="61CB8603" w14:textId="55DA287B" w:rsidR="00BF74B6" w:rsidRPr="00E135DC" w:rsidRDefault="00F91965">
      <w:pPr>
        <w:pStyle w:val="Obsah3"/>
        <w:rPr>
          <w:rFonts w:eastAsiaTheme="minorEastAsia" w:cs="Arial"/>
          <w:noProof/>
          <w:sz w:val="19"/>
          <w:szCs w:val="19"/>
          <w:lang w:eastAsia="sk-SK"/>
        </w:rPr>
      </w:pPr>
      <w:hyperlink w:anchor="_Toc440636392" w:history="1">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84</w:t>
        </w:r>
        <w:r w:rsidR="00BF74B6" w:rsidRPr="00E135DC">
          <w:rPr>
            <w:rFonts w:cs="Arial"/>
            <w:noProof/>
            <w:webHidden/>
            <w:sz w:val="19"/>
            <w:szCs w:val="19"/>
          </w:rPr>
          <w:fldChar w:fldCharType="end"/>
        </w:r>
      </w:hyperlink>
    </w:p>
    <w:p w14:paraId="57E11B99" w14:textId="79A9C6C8" w:rsidR="00BF74B6" w:rsidRPr="00E135DC" w:rsidRDefault="00F91965">
      <w:pPr>
        <w:pStyle w:val="Obsah3"/>
        <w:rPr>
          <w:rFonts w:eastAsiaTheme="minorEastAsia" w:cs="Arial"/>
          <w:noProof/>
          <w:sz w:val="19"/>
          <w:szCs w:val="19"/>
          <w:lang w:eastAsia="sk-SK"/>
        </w:rPr>
      </w:pPr>
      <w:hyperlink w:anchor="_Toc440636393" w:history="1">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84</w:t>
        </w:r>
        <w:r w:rsidR="00BF74B6" w:rsidRPr="00E135DC">
          <w:rPr>
            <w:rFonts w:cs="Arial"/>
            <w:noProof/>
            <w:webHidden/>
            <w:sz w:val="19"/>
            <w:szCs w:val="19"/>
          </w:rPr>
          <w:fldChar w:fldCharType="end"/>
        </w:r>
      </w:hyperlink>
    </w:p>
    <w:p w14:paraId="71EC95BE" w14:textId="2D4FED4C" w:rsidR="00BF74B6" w:rsidRPr="00E135DC" w:rsidRDefault="00F91965">
      <w:pPr>
        <w:pStyle w:val="Obsah3"/>
        <w:rPr>
          <w:rFonts w:eastAsiaTheme="minorEastAsia" w:cs="Arial"/>
          <w:noProof/>
          <w:sz w:val="19"/>
          <w:szCs w:val="19"/>
          <w:lang w:eastAsia="sk-SK"/>
        </w:rPr>
      </w:pPr>
      <w:hyperlink w:anchor="_Toc440636394" w:history="1">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89</w:t>
        </w:r>
        <w:r w:rsidR="00BF74B6" w:rsidRPr="00E135DC">
          <w:rPr>
            <w:rFonts w:cs="Arial"/>
            <w:noProof/>
            <w:webHidden/>
            <w:sz w:val="19"/>
            <w:szCs w:val="19"/>
          </w:rPr>
          <w:fldChar w:fldCharType="end"/>
        </w:r>
      </w:hyperlink>
    </w:p>
    <w:p w14:paraId="1C39A013" w14:textId="6E4F44B0" w:rsidR="00BF74B6" w:rsidRPr="00E135DC" w:rsidRDefault="00F91965">
      <w:pPr>
        <w:pStyle w:val="Obsah3"/>
        <w:rPr>
          <w:rFonts w:eastAsiaTheme="minorEastAsia" w:cs="Arial"/>
          <w:noProof/>
          <w:sz w:val="19"/>
          <w:szCs w:val="19"/>
          <w:lang w:eastAsia="sk-SK"/>
        </w:rPr>
      </w:pPr>
      <w:hyperlink w:anchor="_Toc440636395" w:history="1">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106</w:t>
        </w:r>
        <w:r w:rsidR="00BF74B6" w:rsidRPr="00E135DC">
          <w:rPr>
            <w:rFonts w:cs="Arial"/>
            <w:noProof/>
            <w:webHidden/>
            <w:sz w:val="19"/>
            <w:szCs w:val="19"/>
          </w:rPr>
          <w:fldChar w:fldCharType="end"/>
        </w:r>
      </w:hyperlink>
    </w:p>
    <w:p w14:paraId="69BEAABA" w14:textId="720B0A19" w:rsidR="00BF74B6" w:rsidRPr="00E135DC" w:rsidRDefault="00F91965">
      <w:pPr>
        <w:pStyle w:val="Obsah3"/>
        <w:rPr>
          <w:rFonts w:eastAsiaTheme="minorEastAsia" w:cs="Arial"/>
          <w:noProof/>
          <w:sz w:val="19"/>
          <w:szCs w:val="19"/>
          <w:lang w:eastAsia="sk-SK"/>
        </w:rPr>
      </w:pPr>
      <w:hyperlink w:anchor="_Toc440636396" w:history="1">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110</w:t>
        </w:r>
        <w:r w:rsidR="00BF74B6" w:rsidRPr="00E135DC">
          <w:rPr>
            <w:rFonts w:cs="Arial"/>
            <w:noProof/>
            <w:webHidden/>
            <w:sz w:val="19"/>
            <w:szCs w:val="19"/>
          </w:rPr>
          <w:fldChar w:fldCharType="end"/>
        </w:r>
      </w:hyperlink>
    </w:p>
    <w:p w14:paraId="52A899C1" w14:textId="2C8F4C28" w:rsidR="00BF74B6" w:rsidRPr="00E135DC" w:rsidRDefault="00F91965">
      <w:pPr>
        <w:pStyle w:val="Obsah3"/>
        <w:rPr>
          <w:rFonts w:eastAsiaTheme="minorEastAsia" w:cs="Arial"/>
          <w:noProof/>
          <w:sz w:val="19"/>
          <w:szCs w:val="19"/>
          <w:lang w:eastAsia="sk-SK"/>
        </w:rPr>
      </w:pPr>
      <w:hyperlink w:anchor="_Toc440636397" w:history="1">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116</w:t>
        </w:r>
        <w:r w:rsidR="00BF74B6" w:rsidRPr="00E135DC">
          <w:rPr>
            <w:rFonts w:cs="Arial"/>
            <w:noProof/>
            <w:webHidden/>
            <w:sz w:val="19"/>
            <w:szCs w:val="19"/>
          </w:rPr>
          <w:fldChar w:fldCharType="end"/>
        </w:r>
      </w:hyperlink>
    </w:p>
    <w:p w14:paraId="291F6871" w14:textId="106963BD" w:rsidR="00BF74B6" w:rsidRPr="00E135DC" w:rsidRDefault="00F91965">
      <w:pPr>
        <w:pStyle w:val="Obsah3"/>
        <w:rPr>
          <w:rFonts w:eastAsiaTheme="minorEastAsia" w:cs="Arial"/>
          <w:noProof/>
          <w:sz w:val="19"/>
          <w:szCs w:val="19"/>
          <w:lang w:eastAsia="sk-SK"/>
        </w:rPr>
      </w:pPr>
      <w:hyperlink w:anchor="_Toc440636398" w:history="1">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122</w:t>
        </w:r>
        <w:r w:rsidR="00BF74B6" w:rsidRPr="00E135DC">
          <w:rPr>
            <w:rFonts w:cs="Arial"/>
            <w:noProof/>
            <w:webHidden/>
            <w:sz w:val="19"/>
            <w:szCs w:val="19"/>
          </w:rPr>
          <w:fldChar w:fldCharType="end"/>
        </w:r>
      </w:hyperlink>
    </w:p>
    <w:p w14:paraId="34F67D09" w14:textId="36240EE5" w:rsidR="00BF74B6" w:rsidRPr="00E135DC" w:rsidRDefault="00F91965">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128</w:t>
        </w:r>
        <w:r w:rsidR="00BF74B6" w:rsidRPr="00E135DC">
          <w:rPr>
            <w:rFonts w:cs="Arial"/>
            <w:noProof/>
            <w:webHidden/>
            <w:sz w:val="19"/>
            <w:szCs w:val="19"/>
          </w:rPr>
          <w:fldChar w:fldCharType="end"/>
        </w:r>
      </w:hyperlink>
    </w:p>
    <w:p w14:paraId="6F278EC5" w14:textId="202C41C2" w:rsidR="00BF74B6" w:rsidRPr="00E135DC" w:rsidRDefault="00F91965">
      <w:pPr>
        <w:pStyle w:val="Obsah2"/>
        <w:tabs>
          <w:tab w:val="left" w:pos="960"/>
          <w:tab w:val="right" w:leader="dot" w:pos="9060"/>
        </w:tabs>
        <w:rPr>
          <w:rFonts w:eastAsiaTheme="minorEastAsia" w:cs="Arial"/>
          <w:noProof/>
          <w:sz w:val="19"/>
          <w:szCs w:val="19"/>
          <w:lang w:eastAsia="sk-SK"/>
        </w:rPr>
      </w:pPr>
      <w:hyperlink w:anchor="_Toc440636400" w:history="1">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129</w:t>
        </w:r>
        <w:r w:rsidR="00BF74B6" w:rsidRPr="00E135DC">
          <w:rPr>
            <w:rFonts w:cs="Arial"/>
            <w:noProof/>
            <w:webHidden/>
            <w:sz w:val="19"/>
            <w:szCs w:val="19"/>
          </w:rPr>
          <w:fldChar w:fldCharType="end"/>
        </w:r>
      </w:hyperlink>
    </w:p>
    <w:p w14:paraId="5B9D06DD" w14:textId="205C3ABD" w:rsidR="00BF74B6" w:rsidRPr="00E135DC" w:rsidRDefault="00F91965">
      <w:pPr>
        <w:pStyle w:val="Obsah1"/>
        <w:tabs>
          <w:tab w:val="left" w:pos="482"/>
          <w:tab w:val="right" w:leader="dot" w:pos="9060"/>
        </w:tabs>
        <w:rPr>
          <w:rFonts w:eastAsiaTheme="minorEastAsia" w:cs="Arial"/>
          <w:noProof/>
          <w:sz w:val="19"/>
          <w:szCs w:val="19"/>
          <w:lang w:eastAsia="sk-SK"/>
        </w:rPr>
      </w:pPr>
      <w:hyperlink w:anchor="_Toc440636401" w:history="1">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131</w:t>
        </w:r>
        <w:r w:rsidR="00BF74B6" w:rsidRPr="00E135DC">
          <w:rPr>
            <w:rFonts w:cs="Arial"/>
            <w:noProof/>
            <w:webHidden/>
            <w:sz w:val="19"/>
            <w:szCs w:val="19"/>
          </w:rPr>
          <w:fldChar w:fldCharType="end"/>
        </w:r>
      </w:hyperlink>
    </w:p>
    <w:p w14:paraId="321D2A52" w14:textId="0D462C72" w:rsidR="00BF74B6" w:rsidRPr="00E135DC" w:rsidRDefault="00F91965">
      <w:pPr>
        <w:pStyle w:val="Obsah2"/>
        <w:tabs>
          <w:tab w:val="left" w:pos="960"/>
          <w:tab w:val="right" w:leader="dot" w:pos="9060"/>
        </w:tabs>
        <w:rPr>
          <w:rFonts w:eastAsiaTheme="minorEastAsia" w:cs="Arial"/>
          <w:noProof/>
          <w:sz w:val="19"/>
          <w:szCs w:val="19"/>
          <w:lang w:eastAsia="sk-SK"/>
        </w:rPr>
      </w:pPr>
      <w:hyperlink w:anchor="_Toc440636402" w:history="1">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131</w:t>
        </w:r>
        <w:r w:rsidR="00BF74B6" w:rsidRPr="00E135DC">
          <w:rPr>
            <w:rFonts w:cs="Arial"/>
            <w:noProof/>
            <w:webHidden/>
            <w:sz w:val="19"/>
            <w:szCs w:val="19"/>
          </w:rPr>
          <w:fldChar w:fldCharType="end"/>
        </w:r>
      </w:hyperlink>
    </w:p>
    <w:p w14:paraId="23ED640E" w14:textId="5823C557" w:rsidR="00BF74B6" w:rsidRPr="00E135DC" w:rsidRDefault="00F91965">
      <w:pPr>
        <w:pStyle w:val="Obsah2"/>
        <w:tabs>
          <w:tab w:val="left" w:pos="960"/>
          <w:tab w:val="right" w:leader="dot" w:pos="9060"/>
        </w:tabs>
        <w:rPr>
          <w:rFonts w:eastAsiaTheme="minorEastAsia" w:cs="Arial"/>
          <w:noProof/>
          <w:sz w:val="19"/>
          <w:szCs w:val="19"/>
          <w:lang w:eastAsia="sk-SK"/>
        </w:rPr>
      </w:pPr>
      <w:hyperlink w:anchor="_Toc440636403" w:history="1">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134</w:t>
        </w:r>
        <w:r w:rsidR="00BF74B6" w:rsidRPr="00E135DC">
          <w:rPr>
            <w:rFonts w:cs="Arial"/>
            <w:noProof/>
            <w:webHidden/>
            <w:sz w:val="19"/>
            <w:szCs w:val="19"/>
          </w:rPr>
          <w:fldChar w:fldCharType="end"/>
        </w:r>
      </w:hyperlink>
    </w:p>
    <w:p w14:paraId="652445E0" w14:textId="6F566FB9" w:rsidR="00BF74B6" w:rsidRPr="00E135DC" w:rsidRDefault="00F91965">
      <w:pPr>
        <w:pStyle w:val="Obsah1"/>
        <w:tabs>
          <w:tab w:val="left" w:pos="482"/>
          <w:tab w:val="right" w:leader="dot" w:pos="9060"/>
        </w:tabs>
        <w:rPr>
          <w:rFonts w:eastAsiaTheme="minorEastAsia" w:cs="Arial"/>
          <w:noProof/>
          <w:sz w:val="19"/>
          <w:szCs w:val="19"/>
          <w:lang w:eastAsia="sk-SK"/>
        </w:rPr>
      </w:pPr>
      <w:hyperlink w:anchor="_Toc440636404" w:history="1">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141</w:t>
        </w:r>
        <w:r w:rsidR="00BF74B6" w:rsidRPr="00E135DC">
          <w:rPr>
            <w:rFonts w:cs="Arial"/>
            <w:noProof/>
            <w:webHidden/>
            <w:sz w:val="19"/>
            <w:szCs w:val="19"/>
          </w:rPr>
          <w:fldChar w:fldCharType="end"/>
        </w:r>
      </w:hyperlink>
    </w:p>
    <w:p w14:paraId="3B998595" w14:textId="6208F33B" w:rsidR="00BF74B6" w:rsidRPr="00E135DC" w:rsidRDefault="00F91965">
      <w:pPr>
        <w:pStyle w:val="Obsah1"/>
        <w:tabs>
          <w:tab w:val="left" w:pos="482"/>
          <w:tab w:val="right" w:leader="dot" w:pos="9060"/>
        </w:tabs>
        <w:rPr>
          <w:rFonts w:eastAsiaTheme="minorEastAsia" w:cs="Arial"/>
          <w:noProof/>
          <w:sz w:val="19"/>
          <w:szCs w:val="19"/>
          <w:lang w:eastAsia="sk-SK"/>
        </w:rPr>
      </w:pPr>
      <w:hyperlink w:anchor="_Toc440636405" w:history="1">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r w:rsidR="006D6B9C">
          <w:rPr>
            <w:rFonts w:cs="Arial"/>
            <w:noProof/>
            <w:webHidden/>
            <w:sz w:val="19"/>
            <w:szCs w:val="19"/>
          </w:rPr>
          <w:t>142</w:t>
        </w:r>
        <w:r w:rsidR="00BF74B6" w:rsidRPr="00E135DC">
          <w:rPr>
            <w:rFonts w:cs="Arial"/>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27" w:name="_Toc440372853"/>
      <w:bookmarkStart w:id="28" w:name="_Toc440636364"/>
      <w:r w:rsidRPr="0073389C">
        <w:rPr>
          <w:rFonts w:ascii="Arial" w:hAnsi="Arial"/>
          <w:lang w:val="sk-SK"/>
        </w:rPr>
        <w:lastRenderedPageBreak/>
        <w:t>Úvod</w:t>
      </w:r>
      <w:bookmarkEnd w:id="26"/>
      <w:bookmarkEnd w:id="27"/>
      <w:bookmarkEnd w:id="28"/>
    </w:p>
    <w:p w14:paraId="7A55CDA3" w14:textId="77777777" w:rsidR="00AE5A8F" w:rsidRPr="0073389C" w:rsidRDefault="00AE5A8F" w:rsidP="009F56AB">
      <w:pPr>
        <w:pStyle w:val="Nadpis2"/>
        <w:spacing w:line="288" w:lineRule="auto"/>
        <w:jc w:val="both"/>
        <w:rPr>
          <w:lang w:val="sk-SK"/>
        </w:rPr>
      </w:pPr>
      <w:bookmarkStart w:id="29" w:name="_Toc410907844"/>
      <w:r w:rsidRPr="0073389C">
        <w:rPr>
          <w:lang w:val="sk-SK"/>
        </w:rPr>
        <w:t xml:space="preserve"> </w:t>
      </w:r>
      <w:bookmarkStart w:id="30" w:name="_Toc440372854"/>
      <w:bookmarkStart w:id="31"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29"/>
      <w:r w:rsidR="00A028FD" w:rsidRPr="0073389C">
        <w:rPr>
          <w:lang w:val="sk-SK"/>
        </w:rPr>
        <w:t xml:space="preserve"> pre p</w:t>
      </w:r>
      <w:r w:rsidR="001917F5" w:rsidRPr="0073389C">
        <w:rPr>
          <w:lang w:val="sk-SK"/>
        </w:rPr>
        <w:t>rijímateľa</w:t>
      </w:r>
      <w:bookmarkEnd w:id="30"/>
      <w:bookmarkEnd w:id="31"/>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2F32229D"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r w:rsidR="009B14EA">
        <w:fldChar w:fldCharType="begin"/>
      </w:r>
      <w:r w:rsidR="009B14EA" w:rsidRPr="00D57297">
        <w:rPr>
          <w:lang w:val="sk-SK"/>
          <w:rPrChange w:id="32" w:author="Autor">
            <w:rPr/>
          </w:rPrChange>
        </w:rPr>
        <w:instrText xml:space="preserve"> HYPERLINK "http://www.opevs.eu" </w:instrText>
      </w:r>
      <w:r w:rsidR="009B14EA">
        <w:fldChar w:fldCharType="separate"/>
      </w:r>
      <w:r w:rsidR="00E60279" w:rsidRPr="0073389C">
        <w:rPr>
          <w:rFonts w:ascii="Arial" w:hAnsi="Arial" w:cs="Arial"/>
          <w:sz w:val="19"/>
          <w:szCs w:val="19"/>
          <w:lang w:val="sk-SK"/>
        </w:rPr>
        <w:t>www.opevs.eu</w:t>
      </w:r>
      <w:r w:rsidR="009B14EA">
        <w:rPr>
          <w:rFonts w:ascii="Arial" w:hAnsi="Arial" w:cs="Arial"/>
          <w:sz w:val="19"/>
          <w:szCs w:val="19"/>
          <w:lang w:val="sk-SK"/>
        </w:rPr>
        <w:fldChar w:fldCharType="end"/>
      </w:r>
      <w:r w:rsidR="00E60279" w:rsidRPr="0073389C">
        <w:rPr>
          <w:rFonts w:ascii="Arial" w:hAnsi="Arial" w:cs="Arial"/>
          <w:sz w:val="19"/>
          <w:szCs w:val="19"/>
          <w:lang w:val="sk-SK"/>
        </w:rPr>
        <w:t xml:space="preserve">. </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2" w:history="1">
        <w:r w:rsidRPr="0073389C">
          <w:rPr>
            <w:rStyle w:val="Hypertextovprepojenie"/>
          </w:rPr>
          <w:t>www.partnerskadohoda.gov.sk</w:t>
        </w:r>
      </w:hyperlink>
      <w:r w:rsidRPr="0073389C">
        <w:t xml:space="preserve">, SFR je zverejnený na stránke </w:t>
      </w:r>
      <w:hyperlink r:id="rId13"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33" w:name="_Toc410907845"/>
      <w:bookmarkStart w:id="34" w:name="_Toc440372855"/>
      <w:bookmarkStart w:id="35" w:name="_Toc440636366"/>
      <w:r w:rsidRPr="0073389C">
        <w:rPr>
          <w:lang w:val="sk-SK"/>
        </w:rPr>
        <w:t>Cieľ príručky pre prijímateľa</w:t>
      </w:r>
      <w:bookmarkEnd w:id="33"/>
      <w:bookmarkEnd w:id="34"/>
      <w:bookmarkEnd w:id="35"/>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lastRenderedPageBreak/>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0380B000"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4" w:history="1">
        <w:r w:rsidR="00E8341E" w:rsidRPr="0073389C">
          <w:rPr>
            <w:rStyle w:val="Hypertextovprepojenie"/>
          </w:rPr>
          <w:t>www.opevs.eu</w:t>
        </w:r>
      </w:hyperlink>
      <w:r w:rsidR="00EC0303" w:rsidRPr="0073389C">
        <w:t>.</w:t>
      </w:r>
    </w:p>
    <w:p w14:paraId="7A55CDB6" w14:textId="77777777" w:rsidR="00AE5A8F" w:rsidRPr="0073389C" w:rsidRDefault="00AE5A8F" w:rsidP="009F56AB">
      <w:pPr>
        <w:pStyle w:val="Nadpis2"/>
        <w:spacing w:line="288" w:lineRule="auto"/>
        <w:jc w:val="both"/>
        <w:rPr>
          <w:lang w:val="sk-SK"/>
        </w:rPr>
      </w:pPr>
      <w:bookmarkStart w:id="36" w:name="_Toc410907846"/>
      <w:bookmarkStart w:id="37" w:name="_Toc440372856"/>
      <w:bookmarkStart w:id="38" w:name="_Toc440636367"/>
      <w:r w:rsidRPr="0073389C">
        <w:rPr>
          <w:lang w:val="sk-SK"/>
        </w:rPr>
        <w:t>Definícia pojmov</w:t>
      </w:r>
      <w:bookmarkEnd w:id="36"/>
      <w:bookmarkEnd w:id="37"/>
      <w:bookmarkEnd w:id="38"/>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rizovaných 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7A55CDB9" w14:textId="4F70BAAC"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Bezodkladne </w:t>
      </w:r>
      <w:r w:rsidRPr="0073389C">
        <w:rPr>
          <w:rFonts w:cs="Arial"/>
          <w:szCs w:val="19"/>
          <w:lang w:val="sk-SK"/>
        </w:rPr>
        <w:t>–</w:t>
      </w:r>
      <w:r w:rsidRPr="0073389C">
        <w:rPr>
          <w:rFonts w:cs="Arial"/>
          <w:b/>
          <w:szCs w:val="19"/>
          <w:lang w:val="sk-SK"/>
        </w:rPr>
        <w:t xml:space="preserve"> </w:t>
      </w:r>
      <w:r w:rsidR="00A60FAE" w:rsidRPr="00A60FAE">
        <w:rPr>
          <w:rFonts w:cs="Arial"/>
          <w:szCs w:val="19"/>
          <w:lang w:val="sk-SK"/>
        </w:rPr>
        <w:t>najneskôr do siedmich pracovných dní od vzniku skutočnosti rozhodnej pre počítanie lehoty; to neplatí, ak sa v konkrétnom ustanovení Zmluvy o poskytnutí NFP stanovuje odlišná lehota platná pre konkrétny prípad; pre počítanie lehôt plati</w:t>
      </w:r>
      <w:r w:rsidR="00A60FAE">
        <w:rPr>
          <w:rFonts w:cs="Arial"/>
          <w:szCs w:val="19"/>
          <w:lang w:val="sk-SK"/>
        </w:rPr>
        <w:t>a pravidlá uvedené v definícii l</w:t>
      </w:r>
      <w:r w:rsidR="00A60FAE" w:rsidRPr="00A60FAE">
        <w:rPr>
          <w:rFonts w:cs="Arial"/>
          <w:szCs w:val="19"/>
          <w:lang w:val="sk-SK"/>
        </w:rPr>
        <w:t>ehoty</w:t>
      </w:r>
      <w:r w:rsidR="001917F5" w:rsidRPr="0073389C">
        <w:rPr>
          <w:rFonts w:cs="Arial"/>
          <w:szCs w:val="19"/>
          <w:lang w:val="sk-SK"/>
        </w:rPr>
        <w:t>;</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lastRenderedPageBreak/>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6DD31DC8"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8828B3">
        <w:rPr>
          <w:rFonts w:cs="Arial"/>
          <w:szCs w:val="19"/>
          <w:lang w:val="sk-SK"/>
        </w:rPr>
        <w:t>certifikáciu výkazov výdavkov a žiadostí o platbu prijímateľov pred zaslaním Európskej komisií</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651FB95D"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6D089036"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w:t>
      </w:r>
      <w:r w:rsidR="00121A92">
        <w:rPr>
          <w:rFonts w:cs="Arial"/>
          <w:szCs w:val="19"/>
          <w:lang w:val="sk-SK"/>
        </w:rPr>
        <w:t>Z</w:t>
      </w:r>
      <w:r w:rsidRPr="0073389C">
        <w:rPr>
          <w:rFonts w:cs="Arial"/>
          <w:szCs w:val="19"/>
          <w:lang w:val="sk-SK"/>
        </w:rPr>
        <w:t xml:space="preserve">a moment, od ktorého začína plynúť lehota, </w:t>
      </w:r>
      <w:r w:rsidR="00121A92">
        <w:rPr>
          <w:rFonts w:cs="Arial"/>
          <w:szCs w:val="19"/>
          <w:lang w:val="sk-SK"/>
        </w:rPr>
        <w:t>sa</w:t>
      </w:r>
      <w:r w:rsidRPr="0073389C">
        <w:rPr>
          <w:rFonts w:cs="Arial"/>
          <w:szCs w:val="19"/>
          <w:lang w:val="sk-SK"/>
        </w:rPr>
        <w:t xml:space="preserve"> považuje deň doručenia písomnej dokumentácie príslušnému </w:t>
      </w:r>
      <w:r w:rsidRPr="0073389C">
        <w:rPr>
          <w:rFonts w:cs="Arial"/>
          <w:szCs w:val="19"/>
          <w:lang w:val="sk-SK"/>
        </w:rPr>
        <w:lastRenderedPageBreak/>
        <w:t>subjektu a od spustenia elektronického predkladania dokumentácie sa za moment, od ktorého začína plynúť lehota, považuje deň prijatia dokumentácie príslušným subjektom v ITMS2014+, ak nie je stanovené inak.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w:t>
      </w:r>
      <w:r w:rsidR="00C6030F" w:rsidRPr="0073389C">
        <w:rPr>
          <w:szCs w:val="19"/>
          <w:lang w:val="sk-SK"/>
        </w:rPr>
        <w:lastRenderedPageBreak/>
        <w:t xml:space="preserve">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14A2481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w:t>
      </w:r>
      <w:r w:rsidR="00F576F7" w:rsidRPr="0073389C">
        <w:rPr>
          <w:rFonts w:cs="Arial"/>
          <w:szCs w:val="19"/>
          <w:lang w:val="sk-SK"/>
        </w:rPr>
        <w:lastRenderedPageBreak/>
        <w:t xml:space="preserve">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Pomoc "de minimis"</w:t>
      </w:r>
      <w:r w:rsidRPr="0073389C">
        <w:rPr>
          <w:rFonts w:cs="Arial"/>
          <w:szCs w:val="19"/>
          <w:lang w:val="sk-SK"/>
        </w:rPr>
        <w:t xml:space="preserve"> - </w:t>
      </w:r>
      <w:r w:rsidR="00F576F7"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EF4D5E" w:rsidRPr="0073389C">
        <w:rPr>
          <w:rFonts w:cs="Arial"/>
          <w:szCs w:val="19"/>
          <w:lang w:val="sk-SK"/>
        </w:rPr>
        <w:t>;</w:t>
      </w:r>
    </w:p>
    <w:p w14:paraId="7A55CDE6" w14:textId="03B3F5E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7A55CDE7" w14:textId="5187460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F576F7"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666AC8">
        <w:rPr>
          <w:rFonts w:cs="Arial"/>
          <w:szCs w:val="19"/>
          <w:lang w:val="sk-SK"/>
        </w:rPr>
        <w:t>l.</w:t>
      </w:r>
      <w:r w:rsidR="00F576F7"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w:t>
      </w:r>
      <w:r w:rsidR="008D77CA" w:rsidRPr="0073389C">
        <w:rPr>
          <w:rFonts w:cs="Arial"/>
          <w:szCs w:val="19"/>
          <w:lang w:val="sk-SK"/>
        </w:rPr>
        <w:t>z EŠIF</w:t>
      </w:r>
      <w:r w:rsidR="00F576F7" w:rsidRPr="0073389C">
        <w:rPr>
          <w:rFonts w:cs="Arial"/>
          <w:szCs w:val="19"/>
          <w:lang w:val="sk-SK"/>
        </w:rPr>
        <w:t xml:space="preserve"> alebo právoplatnosti rozhodnutia o schválení žiadosti podľa § 16 ods. 2 zákona </w:t>
      </w:r>
      <w:r w:rsidR="008D77CA" w:rsidRPr="0073389C">
        <w:rPr>
          <w:rFonts w:cs="Arial"/>
          <w:szCs w:val="19"/>
          <w:lang w:val="sk-SK"/>
        </w:rPr>
        <w:t>o príspevku z EŠIF</w:t>
      </w:r>
      <w:r w:rsidR="00F576F7" w:rsidRPr="0073389C">
        <w:rPr>
          <w:rFonts w:cs="Arial"/>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73389C">
        <w:rPr>
          <w:rFonts w:cs="Arial"/>
          <w:szCs w:val="19"/>
          <w:lang w:val="sk-SK"/>
        </w:rPr>
        <w:t>;</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lastRenderedPageBreak/>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0B9B4FB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 </w:t>
      </w:r>
      <w:r w:rsidR="00EE6E0A" w:rsidRPr="006C7FDE">
        <w:rPr>
          <w:lang w:val="sk-SK"/>
        </w:rPr>
        <w:t xml:space="preserve">dokument vyplnený </w:t>
      </w:r>
      <w:r w:rsidR="00EE6E0A">
        <w:rPr>
          <w:lang w:val="sk-SK"/>
        </w:rPr>
        <w:t>r</w:t>
      </w:r>
      <w:r w:rsidR="00EE6E0A" w:rsidRPr="006C7FDE">
        <w:rPr>
          <w:lang w:val="sk-SK"/>
        </w:rPr>
        <w:t xml:space="preserve">iadiacim orgánom, </w:t>
      </w:r>
      <w:r w:rsidR="00EE6E0A">
        <w:rPr>
          <w:lang w:val="sk-SK"/>
        </w:rPr>
        <w:t>s</w:t>
      </w:r>
      <w:r w:rsidR="00EE6E0A" w:rsidRPr="006C7FDE">
        <w:rPr>
          <w:lang w:val="sk-SK"/>
        </w:rPr>
        <w:t xml:space="preserve">prostredkovateľským orgánom, platobnou jednotkou, </w:t>
      </w:r>
      <w:r w:rsidR="00EE6E0A">
        <w:rPr>
          <w:lang w:val="sk-SK"/>
        </w:rPr>
        <w:t>c</w:t>
      </w:r>
      <w:r w:rsidR="00EE6E0A" w:rsidRPr="006C7FDE">
        <w:rPr>
          <w:lang w:val="sk-SK"/>
        </w:rPr>
        <w:t xml:space="preserve">ertifikačným orgánom, </w:t>
      </w:r>
      <w:r w:rsidR="00EE6E0A">
        <w:rPr>
          <w:lang w:val="sk-SK"/>
        </w:rPr>
        <w:t>o</w:t>
      </w:r>
      <w:r w:rsidR="00EE6E0A" w:rsidRPr="006C7FDE">
        <w:rPr>
          <w:lang w:val="sk-SK"/>
        </w:rPr>
        <w:t>rgánom auditu a jeho spolupracujúcim orgánom, na ktorého základe je oficiálne zdokumentované podozrenie z nezrovnalosti alebo zistenie nezrovnalosti</w:t>
      </w:r>
      <w:r w:rsidRPr="0073389C">
        <w:rPr>
          <w:rFonts w:cs="Arial"/>
          <w:szCs w:val="19"/>
          <w:lang w:val="sk-SK"/>
        </w:rPr>
        <w:t>;</w:t>
      </w:r>
    </w:p>
    <w:p w14:paraId="7A55CDF1" w14:textId="2875E8EA" w:rsidR="007A58F6" w:rsidRPr="0073389C"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na programové obdobie 2014 – 2020</w:t>
      </w:r>
      <w:r w:rsidR="001E445D">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C6734D8"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9B14EA">
        <w:fldChar w:fldCharType="begin"/>
      </w:r>
      <w:r w:rsidR="009B14EA" w:rsidRPr="00D57297">
        <w:rPr>
          <w:lang w:val="de-AT"/>
          <w:rPrChange w:id="39" w:author="Autor">
            <w:rPr/>
          </w:rPrChange>
        </w:rPr>
        <w:instrText xml:space="preserve"> HYPERLINK "http://www.finance.gov.sk" </w:instrText>
      </w:r>
      <w:r w:rsidR="009B14EA">
        <w:fldChar w:fldCharType="separate"/>
      </w:r>
      <w:r w:rsidR="00161D13" w:rsidRPr="0073389C">
        <w:rPr>
          <w:rStyle w:val="Hypertextovprepojenie"/>
          <w:szCs w:val="19"/>
          <w:lang w:val="sk-SK"/>
        </w:rPr>
        <w:t>www.finance.gov.sk</w:t>
      </w:r>
      <w:r w:rsidR="009B14EA">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r w:rsidR="009B14EA">
        <w:fldChar w:fldCharType="begin"/>
      </w:r>
      <w:r w:rsidR="009B14EA" w:rsidRPr="00D57297">
        <w:rPr>
          <w:lang w:val="sk-SK"/>
          <w:rPrChange w:id="40" w:author="Autor">
            <w:rPr/>
          </w:rPrChange>
        </w:rPr>
        <w:instrText xml:space="preserve"> HYPERLINK "http://www.partnerskadohoda.gov.sk" </w:instrText>
      </w:r>
      <w:r w:rsidR="009B14EA">
        <w:fldChar w:fldCharType="separate"/>
      </w:r>
      <w:r w:rsidR="00752BD0" w:rsidRPr="0073389C">
        <w:rPr>
          <w:rStyle w:val="Hypertextovprepojenie"/>
          <w:rFonts w:cs="Arial"/>
          <w:szCs w:val="19"/>
          <w:lang w:val="sk-SK"/>
        </w:rPr>
        <w:t>www.partnerskadohoda.gov.sk</w:t>
      </w:r>
      <w:r w:rsidR="009B14EA">
        <w:rPr>
          <w:rStyle w:val="Hypertextovprepojenie"/>
          <w:rFonts w:cs="Arial"/>
          <w:szCs w:val="19"/>
          <w:lang w:val="sk-SK"/>
        </w:rPr>
        <w:fldChar w:fldCharType="end"/>
      </w:r>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01C13B4" w14:textId="77777777" w:rsidR="001212D6" w:rsidRPr="001212D6" w:rsidRDefault="00346DA0"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7A55CDFB" w14:textId="302CB85C" w:rsidR="00346DA0" w:rsidRPr="0073389C" w:rsidRDefault="001212D6" w:rsidP="009A78AB">
      <w:pPr>
        <w:pStyle w:val="Bulletslevel1"/>
        <w:numPr>
          <w:ilvl w:val="1"/>
          <w:numId w:val="31"/>
        </w:numPr>
        <w:spacing w:after="120" w:line="288" w:lineRule="auto"/>
        <w:ind w:left="568" w:hanging="284"/>
        <w:jc w:val="both"/>
        <w:rPr>
          <w:rFonts w:cs="Arial"/>
          <w:szCs w:val="19"/>
          <w:lang w:val="sk-SK"/>
        </w:rPr>
      </w:pPr>
      <w:r w:rsidRPr="007556CE">
        <w:rPr>
          <w:b/>
          <w:lang w:val="sk-SK"/>
        </w:rPr>
        <w:t>Účtovný doklad</w:t>
      </w:r>
      <w:r w:rsidRPr="007556CE">
        <w:rPr>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w:t>
      </w:r>
      <w:r w:rsidRPr="0073389C">
        <w:rPr>
          <w:rFonts w:cs="Arial"/>
          <w:szCs w:val="19"/>
          <w:lang w:val="sk-SK"/>
        </w:rPr>
        <w:lastRenderedPageBreak/>
        <w:t xml:space="preserve">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31B07E1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41" w:name="_Toc410907847"/>
      <w:bookmarkStart w:id="42" w:name="_Toc440372857"/>
      <w:bookmarkStart w:id="43" w:name="_Toc440636368"/>
      <w:r>
        <w:rPr>
          <w:lang w:val="sk-SK"/>
        </w:rPr>
        <w:lastRenderedPageBreak/>
        <w:t>Použité s</w:t>
      </w:r>
      <w:r w:rsidR="00AE5A8F" w:rsidRPr="0073389C">
        <w:rPr>
          <w:lang w:val="sk-SK"/>
        </w:rPr>
        <w:t>kratky</w:t>
      </w:r>
      <w:bookmarkEnd w:id="41"/>
      <w:bookmarkEnd w:id="42"/>
      <w:bookmarkEnd w:id="43"/>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lastRenderedPageBreak/>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44" w:name="_Toc440372858"/>
      <w:bookmarkStart w:id="45" w:name="_Toc440636369"/>
      <w:r w:rsidRPr="0073389C">
        <w:rPr>
          <w:lang w:val="sk-SK"/>
        </w:rPr>
        <w:lastRenderedPageBreak/>
        <w:t>Legislatíva</w:t>
      </w:r>
      <w:bookmarkEnd w:id="44"/>
      <w:bookmarkEnd w:id="45"/>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77777777" w:rsidR="00AE5A8F" w:rsidRPr="0073389C" w:rsidRDefault="00AE5A8F" w:rsidP="009F56AB">
      <w:pPr>
        <w:pStyle w:val="Nadpis1"/>
        <w:spacing w:line="288" w:lineRule="auto"/>
        <w:rPr>
          <w:rFonts w:ascii="Arial" w:hAnsi="Arial"/>
          <w:lang w:val="sk-SK"/>
        </w:rPr>
      </w:pPr>
      <w:bookmarkStart w:id="46" w:name="_Toc410907848"/>
      <w:bookmarkStart w:id="47" w:name="_Toc440372859"/>
      <w:bookmarkStart w:id="48" w:name="_Toc440636370"/>
      <w:r w:rsidRPr="0073389C">
        <w:rPr>
          <w:rFonts w:ascii="Arial" w:hAnsi="Arial"/>
          <w:lang w:val="sk-SK"/>
        </w:rPr>
        <w:lastRenderedPageBreak/>
        <w:t>Realizácia projektov</w:t>
      </w:r>
      <w:bookmarkEnd w:id="46"/>
      <w:bookmarkEnd w:id="47"/>
      <w:bookmarkEnd w:id="48"/>
    </w:p>
    <w:p w14:paraId="7A55CE40" w14:textId="77777777" w:rsidR="00AE5A8F" w:rsidRPr="0073389C" w:rsidRDefault="00AE5A8F" w:rsidP="009F56AB">
      <w:pPr>
        <w:pStyle w:val="Nadpis2"/>
        <w:spacing w:line="288" w:lineRule="auto"/>
        <w:rPr>
          <w:lang w:val="sk-SK"/>
        </w:rPr>
      </w:pPr>
      <w:bookmarkStart w:id="49" w:name="_Toc410907849"/>
      <w:bookmarkStart w:id="50" w:name="_Toc440372860"/>
      <w:bookmarkStart w:id="51" w:name="_Toc440636371"/>
      <w:r w:rsidRPr="0073389C">
        <w:rPr>
          <w:lang w:val="sk-SK"/>
        </w:rPr>
        <w:t>Všeobecné informácie k realizácii projektov</w:t>
      </w:r>
      <w:bookmarkEnd w:id="49"/>
      <w:bookmarkEnd w:id="50"/>
      <w:bookmarkEnd w:id="51"/>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52" w:name="_Toc410907850"/>
      <w:bookmarkStart w:id="53" w:name="_Toc440372861"/>
      <w:bookmarkStart w:id="54" w:name="_Toc440636372"/>
      <w:r w:rsidRPr="0073389C">
        <w:rPr>
          <w:lang w:val="sk-SK"/>
        </w:rPr>
        <w:t>Všeobecné informácie</w:t>
      </w:r>
      <w:bookmarkEnd w:id="52"/>
      <w:bookmarkEnd w:id="53"/>
      <w:bookmarkEnd w:id="54"/>
      <w:r w:rsidRPr="0073389C">
        <w:rPr>
          <w:lang w:val="sk-SK"/>
        </w:rPr>
        <w:t xml:space="preserve"> </w:t>
      </w:r>
    </w:p>
    <w:p w14:paraId="7A55CE42" w14:textId="437A6F56"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7A55CE43" w14:textId="60B9657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5" w:history="1">
        <w:r w:rsidR="00EC0303" w:rsidRPr="0073389C">
          <w:rPr>
            <w:rStyle w:val="Hypertextovprepojenie"/>
            <w:rFonts w:cs="Arial"/>
            <w:szCs w:val="19"/>
            <w:lang w:val="sk-SK"/>
          </w:rPr>
          <w:t>www.opevs.eu</w:t>
        </w:r>
      </w:hyperlink>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55" w:name="_Toc410907851"/>
      <w:bookmarkStart w:id="56" w:name="_Toc440372862"/>
      <w:bookmarkStart w:id="57" w:name="_Toc440636373"/>
      <w:r w:rsidRPr="0073389C">
        <w:rPr>
          <w:lang w:val="sk-SK"/>
        </w:rPr>
        <w:t>Na čo nezabudnúť po podpise zmluvy</w:t>
      </w:r>
      <w:bookmarkEnd w:id="55"/>
      <w:bookmarkEnd w:id="56"/>
      <w:bookmarkEnd w:id="57"/>
    </w:p>
    <w:p w14:paraId="7A55CE47" w14:textId="4763B121"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r w:rsidR="00576253">
        <w:t>Oddelenia finančného riadenia</w:t>
      </w:r>
      <w:r w:rsidR="00401899">
        <w:t xml:space="preserve"> </w:t>
      </w:r>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lastRenderedPageBreak/>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3C8D412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 xml:space="preserve">Personálna matica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7A55CE4C" w14:textId="315CBEF4" w:rsidR="003A5868" w:rsidRPr="0073389C" w:rsidRDefault="00FE5983" w:rsidP="007B5322">
      <w:pPr>
        <w:spacing w:before="120" w:after="120" w:line="288" w:lineRule="auto"/>
        <w:jc w:val="both"/>
      </w:pPr>
      <w:r w:rsidRPr="0073389C">
        <w:rPr>
          <w:b/>
        </w:rPr>
        <w:t xml:space="preserve">Hlásenie o začatí realizácie hlavných aktivít </w:t>
      </w:r>
      <w:r w:rsidR="00E55ACE" w:rsidRPr="0073389C">
        <w:rPr>
          <w:b/>
        </w:rPr>
        <w:t>projektu</w:t>
      </w:r>
      <w:r w:rsidR="00587015">
        <w:rPr>
          <w:rStyle w:val="Odkaznapoznmkupodiarou"/>
          <w:b/>
        </w:rPr>
        <w:footnoteReference w:id="5"/>
      </w:r>
      <w:r w:rsidR="00E55ACE" w:rsidRPr="0073389C">
        <w:t xml:space="preserve"> </w:t>
      </w:r>
      <w:r w:rsidR="00C84649" w:rsidRPr="0073389C">
        <w:t>(</w:t>
      </w:r>
      <w:r w:rsidR="00F73363" w:rsidRPr="0073389C">
        <w:t>príloha č.</w:t>
      </w:r>
      <w:r w:rsidR="008D673E" w:rsidRPr="0073389C">
        <w:t xml:space="preserve"> 1</w:t>
      </w:r>
      <w:r w:rsidR="00C84649" w:rsidRPr="0073389C">
        <w:t xml:space="preserve">) </w:t>
      </w:r>
      <w:r w:rsidR="00CC3BA3" w:rsidRPr="0073389C">
        <w:t xml:space="preserve">je </w:t>
      </w:r>
      <w:r w:rsidR="00E55ACE" w:rsidRPr="0073389C">
        <w:t xml:space="preserve">prijímateľ </w:t>
      </w:r>
      <w:r w:rsidR="00CC3BA3" w:rsidRPr="0073389C">
        <w:t xml:space="preserve">povinný </w:t>
      </w:r>
      <w:r w:rsidR="00AE5A8F" w:rsidRPr="0073389C">
        <w:t xml:space="preserve">zaslať poskytovateľovi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 xml:space="preserve">o NFP, je povinný zaslať </w:t>
      </w:r>
      <w:r w:rsidR="00E55ACE" w:rsidRPr="0073389C">
        <w:t xml:space="preserve">poskytovateľovi hlásenie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6"/>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lastRenderedPageBreak/>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0A82747B" w:rsidR="00AE5A8F" w:rsidRPr="0073389C" w:rsidRDefault="00AE5A8F" w:rsidP="00AE0D10">
      <w:pPr>
        <w:spacing w:before="120" w:after="120" w:line="288" w:lineRule="auto"/>
        <w:jc w:val="both"/>
      </w:pPr>
      <w:r w:rsidRPr="0073389C">
        <w:t xml:space="preserve">Zároveň pred samotnou realizáciou aktivít projektu je potrebné </w:t>
      </w:r>
      <w:r w:rsidR="004C0726" w:rsidRPr="0073389C">
        <w:t xml:space="preserve">myslieť </w:t>
      </w:r>
      <w:r w:rsidRPr="0073389C">
        <w:t>na povinnosť prijímateľa zabezpečiť publicitu projektu v zmysle Manuálu pre informovanie a komunikáciu pre prijímateľov v rámci OP EVS (ďalej len „Manuál pre informovanie a komunikáciu“), t.</w:t>
      </w:r>
      <w:r w:rsidR="00875421">
        <w:t xml:space="preserve"> </w:t>
      </w:r>
      <w:r w:rsidRPr="0073389C">
        <w:t>j. napr. označiť budovu a</w:t>
      </w:r>
      <w:r w:rsidR="00321A41">
        <w:t> </w:t>
      </w:r>
      <w:r w:rsidRPr="0073389C">
        <w:t>miestnosť</w:t>
      </w:r>
      <w:r w:rsidR="00321A41">
        <w:t>,</w:t>
      </w:r>
      <w:r w:rsidRPr="0073389C">
        <w:t xml:space="preserve"> v ktorej sa aktivita projektu realizuje informačnou tabuľou/plagátom. Podrobnejšie viď. Manuál pre informovanie a komunikáciu v účinnom znení</w:t>
      </w:r>
      <w:r w:rsidR="008502C7" w:rsidRPr="0073389C">
        <w:t xml:space="preserve"> </w:t>
      </w:r>
      <w:r w:rsidRPr="0073389C">
        <w:t>(</w:t>
      </w:r>
      <w:hyperlink r:id="rId16" w:history="1">
        <w:r w:rsidR="003E2E6B" w:rsidRPr="0073389C">
          <w:rPr>
            <w:rStyle w:val="Hypertextovprepojenie"/>
          </w:rPr>
          <w:t>http://www.opevs.eu</w:t>
        </w:r>
      </w:hyperlink>
      <w:r w:rsidRPr="0073389C">
        <w:t>).</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58" w:name="_Toc410907852"/>
      <w:bookmarkStart w:id="59" w:name="_Toc440372863"/>
      <w:bookmarkStart w:id="60" w:name="_Toc440636374"/>
      <w:r w:rsidRPr="0073389C">
        <w:rPr>
          <w:lang w:val="sk-SK"/>
        </w:rPr>
        <w:t>Monitorovanie projektu</w:t>
      </w:r>
      <w:bookmarkEnd w:id="58"/>
      <w:bookmarkEnd w:id="59"/>
      <w:bookmarkEnd w:id="60"/>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2051496B" w:rsidR="00355CD9" w:rsidRPr="0073389C" w:rsidRDefault="00355CD9" w:rsidP="00AE0D10">
      <w:pPr>
        <w:spacing w:before="120" w:after="120" w:line="288" w:lineRule="auto"/>
        <w:jc w:val="both"/>
      </w:pPr>
      <w:r w:rsidRPr="0073389C">
        <w:t xml:space="preserve">Prijímateľ predkladá monitorovacie správy a doplňujúce monitorovacie údaje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lastRenderedPageBreak/>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6DE9BEFB" w14:textId="24F003A3" w:rsidR="00594863" w:rsidRPr="0073389C" w:rsidRDefault="00594863" w:rsidP="00AE0D10">
      <w:pPr>
        <w:pStyle w:val="Bulletslevel1"/>
        <w:numPr>
          <w:ilvl w:val="0"/>
          <w:numId w:val="0"/>
        </w:numPr>
        <w:spacing w:after="120" w:line="288" w:lineRule="auto"/>
        <w:ind w:left="567"/>
        <w:jc w:val="both"/>
        <w:rPr>
          <w:szCs w:val="19"/>
          <w:lang w:val="sk-SK"/>
        </w:rPr>
      </w:pPr>
    </w:p>
    <w:p w14:paraId="7A55CE64" w14:textId="77777777"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ŽoP</w:t>
      </w:r>
      <w:r w:rsidRPr="00F010A7" w:rsidDel="00E83090">
        <w:rPr>
          <w:szCs w:val="19"/>
        </w:rPr>
        <w:t xml:space="preserve"> </w:t>
      </w:r>
    </w:p>
    <w:p w14:paraId="6269050C" w14:textId="0A0BFA8C" w:rsidR="00FD7E98" w:rsidRPr="00F010A7" w:rsidRDefault="002F32E4" w:rsidP="00FD7E98">
      <w:pPr>
        <w:pStyle w:val="Default"/>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2D7FFBF0" w14:textId="77777777" w:rsidR="00FD7E98" w:rsidRPr="0054520F" w:rsidRDefault="00FD7E98" w:rsidP="00FD7E98">
      <w:pPr>
        <w:pStyle w:val="Default"/>
        <w:jc w:val="both"/>
        <w:rPr>
          <w:rFonts w:ascii="Arial" w:hAnsi="Arial" w:cs="Arial"/>
          <w:color w:val="auto"/>
          <w:sz w:val="19"/>
          <w:szCs w:val="19"/>
          <w:lang w:val="sk-SK"/>
        </w:rPr>
      </w:pP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3E639F59"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(doplňujúce monitorovacie údaje</w:t>
      </w:r>
      <w:r w:rsidR="00C0124D">
        <w:t>- 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0F8FF228"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zoznam výstupov jednotlivých aktivít projektu; </w:t>
      </w:r>
    </w:p>
    <w:p w14:paraId="7A55CE72" w14:textId="2049ADFE" w:rsidR="002F32E4" w:rsidRPr="0073389C" w:rsidRDefault="002F32E4" w:rsidP="0027405B">
      <w:pPr>
        <w:pStyle w:val="Bulletslevel2"/>
        <w:numPr>
          <w:ilvl w:val="0"/>
          <w:numId w:val="77"/>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lastRenderedPageBreak/>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27405B">
      <w:pPr>
        <w:pStyle w:val="Bulletslevel1"/>
        <w:numPr>
          <w:ilvl w:val="1"/>
          <w:numId w:val="78"/>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27405B">
      <w:pPr>
        <w:pStyle w:val="Bulletslevel1"/>
        <w:numPr>
          <w:ilvl w:val="1"/>
          <w:numId w:val="78"/>
        </w:numPr>
        <w:rPr>
          <w:lang w:val="sk-SK"/>
        </w:rPr>
      </w:pPr>
      <w:r w:rsidRPr="0073389C">
        <w:rPr>
          <w:lang w:val="sk-SK"/>
        </w:rPr>
        <w:t xml:space="preserve">aktuálne hodnoty ukazovateľov; </w:t>
      </w:r>
    </w:p>
    <w:p w14:paraId="7A55CE78" w14:textId="77777777" w:rsidR="00274ECC" w:rsidRPr="0073389C" w:rsidRDefault="00274ECC" w:rsidP="0027405B">
      <w:pPr>
        <w:pStyle w:val="Bulletslevel1"/>
        <w:numPr>
          <w:ilvl w:val="1"/>
          <w:numId w:val="78"/>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46EC217D"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p>
    <w:p w14:paraId="6BCD96AB" w14:textId="77777777" w:rsidR="00F651CD" w:rsidRDefault="00F651CD" w:rsidP="00F651CD">
      <w:pPr>
        <w:pStyle w:val="Default"/>
        <w:jc w:val="both"/>
        <w:rPr>
          <w:rFonts w:ascii="Arial" w:hAnsi="Arial"/>
          <w:color w:val="auto"/>
          <w:sz w:val="19"/>
          <w:lang w:val="sk-SK"/>
        </w:rPr>
      </w:pP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58CC72AF"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p>
    <w:p w14:paraId="3658819C" w14:textId="77777777" w:rsidR="00F651CD" w:rsidRDefault="00F651CD" w:rsidP="00F651CD">
      <w:pPr>
        <w:pStyle w:val="Default"/>
        <w:jc w:val="both"/>
        <w:rPr>
          <w:rFonts w:ascii="Arial" w:hAnsi="Arial"/>
          <w:color w:val="auto"/>
          <w:sz w:val="19"/>
          <w:lang w:val="sk-SK"/>
        </w:rPr>
      </w:pP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w:t>
      </w:r>
      <w:r w:rsidRPr="006B33FB">
        <w:rPr>
          <w:rFonts w:ascii="Arial" w:hAnsi="Arial"/>
          <w:color w:val="auto"/>
          <w:sz w:val="19"/>
          <w:lang w:val="sk-SK"/>
        </w:rPr>
        <w:lastRenderedPageBreak/>
        <w:t>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7"/>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6F5615A7"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7A55CE7D" w14:textId="77777777" w:rsidR="007223B7" w:rsidRPr="0073389C" w:rsidRDefault="007223B7" w:rsidP="007223B7">
      <w:pPr>
        <w:pStyle w:val="Nadpis2"/>
        <w:rPr>
          <w:lang w:val="sk-SK"/>
        </w:rPr>
      </w:pPr>
      <w:bookmarkStart w:id="61" w:name="_Toc440372864"/>
      <w:bookmarkStart w:id="62"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61"/>
      <w:bookmarkEnd w:id="62"/>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63" w:name="_Toc440372865"/>
      <w:bookmarkStart w:id="64" w:name="_Toc440636376"/>
      <w:r w:rsidRPr="0073389C">
        <w:rPr>
          <w:lang w:val="sk-SK"/>
        </w:rPr>
        <w:lastRenderedPageBreak/>
        <w:t>Charakter zmien a spôsob posudzovania zmien</w:t>
      </w:r>
      <w:bookmarkEnd w:id="63"/>
      <w:bookmarkEnd w:id="64"/>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63687745"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 výkresovej dokumentácie, zmena technických správ, zmena štúdií a podobne)</w:t>
      </w:r>
      <w:r w:rsidR="00C750F1" w:rsidRPr="00C750F1">
        <w:rPr>
          <w:szCs w:val="19"/>
          <w:lang w:val="sk-SK"/>
        </w:rPr>
        <w:t>;</w:t>
      </w:r>
    </w:p>
    <w:p w14:paraId="1700631D" w14:textId="1DF7BDC9" w:rsidR="008F0217" w:rsidRDefault="00C750F1" w:rsidP="0027405B">
      <w:pPr>
        <w:pStyle w:val="Odsekzoznamu"/>
        <w:numPr>
          <w:ilvl w:val="0"/>
          <w:numId w:val="98"/>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27405B">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lastRenderedPageBreak/>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0EEC0610" w14:textId="406C9D9F" w:rsidR="00033F4A" w:rsidRDefault="00E008D8" w:rsidP="0027405B">
      <w:pPr>
        <w:numPr>
          <w:ilvl w:val="0"/>
          <w:numId w:val="40"/>
        </w:numPr>
        <w:spacing w:before="120" w:after="120" w:line="288" w:lineRule="auto"/>
        <w:ind w:left="851" w:hanging="284"/>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14:paraId="142DAA72" w14:textId="77777777" w:rsidR="00033F4A" w:rsidRPr="00033F4A" w:rsidRDefault="00033F4A" w:rsidP="00033F4A">
      <w:pPr>
        <w:spacing w:before="120" w:after="120" w:line="288" w:lineRule="auto"/>
        <w:ind w:left="851"/>
        <w:jc w:val="both"/>
        <w:rPr>
          <w:bCs/>
          <w:lang w:eastAsia="cs-CZ"/>
        </w:rPr>
      </w:pPr>
    </w:p>
    <w:p w14:paraId="7A55CE98" w14:textId="0B151309" w:rsidR="003E245B" w:rsidRPr="0073389C"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ovplyvnia charakter a parametre projektu alebo plnenie podmienok stanovených v zmluve/rozhodnutí– hovoríme o</w:t>
      </w:r>
      <w:r w:rsidR="006E22FD">
        <w:t> </w:t>
      </w:r>
      <w:r w:rsidRPr="0073389C">
        <w:rPr>
          <w:b/>
        </w:rPr>
        <w:t>podstatn</w:t>
      </w:r>
      <w:r w:rsidR="006E22FD">
        <w:rPr>
          <w:b/>
        </w:rPr>
        <w:t>om porušení</w:t>
      </w:r>
      <w:r w:rsidR="006E22FD" w:rsidRPr="006E22FD">
        <w:rPr>
          <w:b/>
        </w:rPr>
        <w:t xml:space="preserve"> Zmluvy o poskytnutí NFP</w:t>
      </w:r>
      <w:r w:rsidRPr="0073389C">
        <w:t xml:space="preserve">, vznik ktorých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r w:rsidR="00874BD7"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75101FC9"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odporúčame prijímateľovi požiadať o zmenu začiatku realizácie hlavných aktivít Žiadosťou o zmenu zmluvy ešte pred uplynutím omeškania o menej ako 3 mesiace.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w:t>
      </w:r>
      <w:r w:rsidR="002E410E" w:rsidRPr="0073389C">
        <w:lastRenderedPageBreak/>
        <w:t xml:space="preserve">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65" w:name="_Toc410907854"/>
      <w:bookmarkStart w:id="66" w:name="_Toc440372866"/>
      <w:bookmarkStart w:id="67" w:name="_Toc440636377"/>
      <w:r w:rsidRPr="0073389C">
        <w:rPr>
          <w:lang w:val="sk-SK"/>
        </w:rPr>
        <w:t>Administrácia zmenového konania</w:t>
      </w:r>
      <w:bookmarkEnd w:id="65"/>
      <w:bookmarkEnd w:id="66"/>
      <w:bookmarkEnd w:id="67"/>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1125A1E8"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moveToRangeStart w:id="68" w:author="Autor" w:name="move491934465"/>
      <w:moveTo w:id="69" w:author="Autor">
        <w:r w:rsidR="00B2452D" w:rsidRPr="0073389C">
          <w:t>(príloha č. 1</w:t>
        </w:r>
        <w:r w:rsidR="00B2452D">
          <w:t>7</w:t>
        </w:r>
      </w:moveTo>
      <w:ins w:id="70" w:author="Autor">
        <w:r w:rsidR="00943DD7">
          <w:t xml:space="preserve"> - </w:t>
        </w:r>
        <w:r w:rsidR="00943DD7" w:rsidRPr="0073389C">
          <w:t>Žiadosť o zmenu zmluvy o</w:t>
        </w:r>
        <w:r w:rsidR="00943DD7">
          <w:t> </w:t>
        </w:r>
        <w:r w:rsidR="00943DD7" w:rsidRPr="0073389C">
          <w:t>NFP</w:t>
        </w:r>
        <w:r w:rsidR="00943DD7">
          <w:t>/resp. o zmenu práv a povinností</w:t>
        </w:r>
      </w:ins>
      <w:moveTo w:id="71" w:author="Autor">
        <w:r w:rsidR="00B2452D" w:rsidRPr="0073389C">
          <w:t>).</w:t>
        </w:r>
      </w:moveTo>
      <w:moveToRangeEnd w:id="68"/>
      <w:ins w:id="72" w:author="Autor">
        <w:r w:rsidR="00943DD7">
          <w:t xml:space="preserve"> </w:t>
        </w:r>
      </w:ins>
      <w:del w:id="73" w:author="Autor">
        <w:r w:rsidR="00D50945" w:rsidRPr="0073389C" w:rsidDel="00943DD7">
          <w:delText>Žiadosť o zmenu zmluvy</w:delText>
        </w:r>
        <w:r w:rsidR="0032670F" w:rsidRPr="0073389C" w:rsidDel="00943DD7">
          <w:delText xml:space="preserve"> o</w:delText>
        </w:r>
        <w:r w:rsidR="0032670F" w:rsidRPr="0073389C" w:rsidDel="00B2452D">
          <w:delText xml:space="preserve"> </w:delText>
        </w:r>
        <w:r w:rsidR="0032670F" w:rsidRPr="0073389C" w:rsidDel="00943DD7">
          <w:delText>NFP</w:delText>
        </w:r>
        <w:r w:rsidRPr="0073389C" w:rsidDel="00943DD7">
          <w:delText xml:space="preserve"> </w:delText>
        </w:r>
      </w:del>
      <w:moveFromRangeStart w:id="74" w:author="Autor" w:name="move491934465"/>
      <w:moveFrom w:id="75" w:author="Autor">
        <w:r w:rsidRPr="0073389C" w:rsidDel="00B2452D">
          <w:t>(</w:t>
        </w:r>
        <w:r w:rsidR="0032670F" w:rsidRPr="0073389C" w:rsidDel="00B2452D">
          <w:t>p</w:t>
        </w:r>
        <w:r w:rsidR="00E55ACE" w:rsidRPr="0073389C" w:rsidDel="00B2452D">
          <w:t>ríloha č.</w:t>
        </w:r>
        <w:r w:rsidR="000970B7" w:rsidRPr="0073389C" w:rsidDel="00B2452D">
          <w:t xml:space="preserve"> </w:t>
        </w:r>
        <w:r w:rsidR="004D0353" w:rsidRPr="0073389C" w:rsidDel="00B2452D">
          <w:t>1</w:t>
        </w:r>
        <w:r w:rsidR="004D0353" w:rsidDel="00B2452D">
          <w:t>7</w:t>
        </w:r>
        <w:r w:rsidR="0016783A" w:rsidRPr="0073389C" w:rsidDel="00B2452D">
          <w:t>)</w:t>
        </w:r>
        <w:r w:rsidRPr="0073389C" w:rsidDel="00B2452D">
          <w:t>.</w:t>
        </w:r>
      </w:moveFrom>
      <w:moveFromRangeEnd w:id="74"/>
      <w:ins w:id="76" w:author="Autor">
        <w:r w:rsidR="00943DD7">
          <w:t xml:space="preserve"> </w:t>
        </w:r>
      </w:ins>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ins w:id="77" w:author="Autor">
        <w:r w:rsidR="00943DD7">
          <w:rPr>
            <w:lang w:val="sk-SK"/>
          </w:rPr>
          <w:t xml:space="preserve"> (ak relevantné)</w:t>
        </w:r>
      </w:ins>
      <w:r w:rsidRPr="0073389C">
        <w:rPr>
          <w:lang w:val="sk-SK"/>
        </w:rPr>
        <w:t>.</w:t>
      </w:r>
    </w:p>
    <w:p w14:paraId="7A55CEAE" w14:textId="4AB4CC7F"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w:t>
      </w:r>
      <w:del w:id="78" w:author="Autor">
        <w:r w:rsidRPr="0073389C" w:rsidDel="00943DD7">
          <w:delText xml:space="preserve">číslo zmluvy, </w:delText>
        </w:r>
      </w:del>
      <w:r w:rsidRPr="0073389C">
        <w:t xml:space="preserve">názov prijímateľa, sídlo, IČO, pôvodné znenie textu a navrhované znenie textu, detailné odôvodnenie navrhovanej zmeny, charakter zmeny a pod. </w:t>
      </w:r>
      <w:ins w:id="79" w:author="Auto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PM OIP</w:t>
        </w:r>
        <w:r w:rsidR="00943DD7" w:rsidRPr="003E46C4">
          <w:rPr>
            <w:rFonts w:cs="Arial"/>
            <w:szCs w:val="19"/>
          </w:rPr>
          <w:t xml:space="preserve"> 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ins>
      <w:del w:id="80" w:author="Autor">
        <w:r w:rsidRPr="0073389C" w:rsidDel="00943DD7">
          <w:delText>V prípade chybne vyplnenej žiadosti o zmen</w:delText>
        </w:r>
        <w:r w:rsidR="00BF7A74" w:rsidRPr="0073389C" w:rsidDel="00943DD7">
          <w:delText>u</w:delText>
        </w:r>
        <w:r w:rsidRPr="0073389C" w:rsidDel="00943DD7">
          <w:delText xml:space="preserve"> a nedostatočného zdôvodnenia je príslušný </w:delText>
        </w:r>
        <w:r w:rsidR="009F79A0" w:rsidRPr="0073389C" w:rsidDel="00943DD7">
          <w:delText xml:space="preserve">projektový </w:delText>
        </w:r>
        <w:r w:rsidRPr="0073389C" w:rsidDel="00943DD7">
          <w:delText>manažér poskytovateľa povinný vyzvať prijímateľa (písomne listom alebo mailom) na doplnenie v primeranom termíne</w:delText>
        </w:r>
      </w:del>
      <w:r w:rsidRPr="0073389C">
        <w:t>.</w:t>
      </w:r>
    </w:p>
    <w:p w14:paraId="7A55CEAF" w14:textId="289B51EB"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w:t>
      </w:r>
      <w:del w:id="81" w:author="Autor">
        <w:r w:rsidRPr="0073389C" w:rsidDel="00943DD7">
          <w:delText xml:space="preserve">podstatnej </w:delText>
        </w:r>
      </w:del>
      <w:r w:rsidRPr="0073389C">
        <w:t xml:space="preserve">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lastRenderedPageBreak/>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ins w:id="82" w:author="Auto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ins w:id="83" w:author="Autor">
        <w:r w:rsidR="00AD5432" w:rsidRPr="00AD5432">
          <w:rPr>
            <w:rFonts w:cs="Arial"/>
            <w:szCs w:val="19"/>
          </w:rPr>
          <w:t xml:space="preserve"> </w:t>
        </w:r>
      </w:ins>
    </w:p>
    <w:p w14:paraId="6751F1B1" w14:textId="3F5E5A6D" w:rsidR="00AD5432" w:rsidRDefault="00AD5432" w:rsidP="00AD5432">
      <w:pPr>
        <w:autoSpaceDE w:val="0"/>
        <w:autoSpaceDN w:val="0"/>
        <w:adjustRightInd w:val="0"/>
        <w:spacing w:before="120" w:line="288" w:lineRule="auto"/>
        <w:jc w:val="both"/>
        <w:rPr>
          <w:ins w:id="84" w:author="Autor"/>
          <w:rFonts w:cs="Arial"/>
          <w:szCs w:val="19"/>
        </w:rPr>
      </w:pPr>
      <w:ins w:id="85" w:author="Auto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del w:id="86" w:author="Autor">
          <w:r w:rsidRPr="001C44C7" w:rsidDel="00CB6E7B">
            <w:rPr>
              <w:rFonts w:cs="Arial"/>
              <w:szCs w:val="19"/>
            </w:rPr>
            <w:delText xml:space="preserve"> projektu</w:delText>
          </w:r>
        </w:del>
        <w:bookmarkStart w:id="87" w:name="_GoBack"/>
        <w:bookmarkEnd w:id="87"/>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ins>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26C22975"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del w:id="88" w:author="Autor">
        <w:r w:rsidRPr="0073389C" w:rsidDel="00AD5432">
          <w:delText> </w:delText>
        </w:r>
      </w:del>
      <w:ins w:id="89" w:author="Autor">
        <w:r w:rsidR="00AD5432">
          <w:t> </w:t>
        </w:r>
      </w:ins>
      <w:r w:rsidRPr="0073389C">
        <w:t>zmluve</w:t>
      </w:r>
      <w:ins w:id="90" w:author="Autor">
        <w:r w:rsidR="00AD5432">
          <w:t xml:space="preserve">. </w:t>
        </w:r>
      </w:ins>
      <w:del w:id="91" w:author="Autor">
        <w:r w:rsidRPr="0073389C" w:rsidDel="00AD5432">
          <w:delText xml:space="preserve"> a zároveň písomné akceptačné stanovisko, v ktorom zaznamená túto skutočnos</w:delText>
        </w:r>
        <w:r w:rsidRPr="0073389C" w:rsidDel="00CB6E7B">
          <w:delText>ť</w:delText>
        </w:r>
      </w:del>
      <w:r w:rsidRPr="0073389C">
        <w:t xml:space="preserve">. </w:t>
      </w:r>
    </w:p>
    <w:p w14:paraId="7A55CEBB" w14:textId="24424DE1" w:rsidR="004E3753" w:rsidRPr="0073389C" w:rsidRDefault="00D11C1D" w:rsidP="009B5B97">
      <w:pPr>
        <w:autoSpaceDE w:val="0"/>
        <w:autoSpaceDN w:val="0"/>
        <w:adjustRightInd w:val="0"/>
        <w:spacing w:before="120" w:after="120" w:line="288" w:lineRule="auto"/>
        <w:jc w:val="both"/>
      </w:pPr>
      <w:bookmarkStart w:id="92" w:name="_Toc410031665"/>
      <w:bookmarkStart w:id="93"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ins w:id="94" w:author="Autor">
        <w:r w:rsidR="00B2452D">
          <w:rPr>
            <w:rFonts w:eastAsia="Times New Roman" w:cs="Arial"/>
            <w:color w:val="auto"/>
            <w:szCs w:val="19"/>
            <w:lang w:val="sk-SK"/>
          </w:rPr>
          <w:t xml:space="preserve">práv a povinností </w:t>
        </w:r>
      </w:ins>
      <w:r w:rsidRPr="0073389C">
        <w:rPr>
          <w:rFonts w:eastAsia="Times New Roman" w:cs="Arial"/>
          <w:color w:val="auto"/>
          <w:szCs w:val="19"/>
          <w:lang w:val="sk-SK"/>
        </w:rPr>
        <w:t xml:space="preserve">rozhodnutia o schválení ŽoNFP môže byť výhradne len zmena príloh rozhodnutia, ktoré zabezpečujú práva a povinnosti </w:t>
      </w:r>
      <w:ins w:id="95" w:author="Autor">
        <w:r w:rsidR="000064C7">
          <w:rPr>
            <w:rFonts w:eastAsia="Times New Roman" w:cs="Arial"/>
            <w:color w:val="auto"/>
            <w:szCs w:val="19"/>
            <w:lang w:val="sk-SK"/>
          </w:rPr>
          <w:t xml:space="preserve">a iné skutočnosti </w:t>
        </w:r>
      </w:ins>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ins w:id="96" w:author="Auto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ins w:id="97" w:author="Autor">
        <w:r w:rsidR="00AD5432" w:rsidRPr="00AD5432">
          <w:rPr>
            <w:rFonts w:cs="Arial"/>
            <w:szCs w:val="19"/>
          </w:rPr>
          <w:t xml:space="preserve"> </w:t>
        </w:r>
      </w:ins>
    </w:p>
    <w:p w14:paraId="7A55CEBD" w14:textId="03FA16B1" w:rsidR="00563905" w:rsidRDefault="00563905" w:rsidP="009B5B97">
      <w:pPr>
        <w:autoSpaceDE w:val="0"/>
        <w:autoSpaceDN w:val="0"/>
        <w:adjustRightInd w:val="0"/>
        <w:spacing w:before="120" w:after="120" w:line="288" w:lineRule="auto"/>
        <w:jc w:val="both"/>
      </w:pPr>
    </w:p>
    <w:p w14:paraId="2501F28D" w14:textId="77777777" w:rsidR="00E34A10" w:rsidRDefault="00E34A10" w:rsidP="009B5B97">
      <w:pPr>
        <w:autoSpaceDE w:val="0"/>
        <w:autoSpaceDN w:val="0"/>
        <w:adjustRightInd w:val="0"/>
        <w:spacing w:before="120" w:after="120" w:line="288" w:lineRule="auto"/>
        <w:jc w:val="both"/>
      </w:pPr>
    </w:p>
    <w:p w14:paraId="796DEE20" w14:textId="026526DD" w:rsidR="00E34A10" w:rsidRDefault="00E34A10" w:rsidP="00E34A10">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lastRenderedPageBreak/>
        <w:t>dosiahnutí/udržaní cieľa.</w:t>
      </w:r>
    </w:p>
    <w:p w14:paraId="7D90ADD8" w14:textId="1320DFD1" w:rsidR="00E34A10" w:rsidRDefault="00E34A10" w:rsidP="00E34A10">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98" w:name="_Toc440372867"/>
      <w:bookmarkStart w:id="99" w:name="_Toc440636378"/>
      <w:r w:rsidRPr="0073389C">
        <w:rPr>
          <w:lang w:val="sk-SK"/>
        </w:rPr>
        <w:t>Ukončenie zmluvného vzťahu</w:t>
      </w:r>
      <w:bookmarkEnd w:id="92"/>
      <w:bookmarkEnd w:id="93"/>
      <w:bookmarkEnd w:id="98"/>
      <w:bookmarkEnd w:id="99"/>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100" w:name="_Toc410907856"/>
      <w:bookmarkStart w:id="101" w:name="_Toc440372868"/>
      <w:bookmarkStart w:id="102" w:name="_Toc440636379"/>
      <w:r w:rsidRPr="0073389C">
        <w:rPr>
          <w:lang w:val="sk-SK"/>
        </w:rPr>
        <w:t>Finančné riadenie</w:t>
      </w:r>
      <w:bookmarkEnd w:id="100"/>
      <w:bookmarkEnd w:id="101"/>
      <w:bookmarkEnd w:id="102"/>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103" w:name="_Toc410907857"/>
      <w:bookmarkStart w:id="104" w:name="_Toc440372869"/>
      <w:bookmarkStart w:id="105" w:name="_Toc440636380"/>
      <w:r w:rsidRPr="0073389C">
        <w:rPr>
          <w:lang w:val="sk-SK"/>
        </w:rPr>
        <w:t>Vedenie účtovníct</w:t>
      </w:r>
      <w:r w:rsidR="004A616F" w:rsidRPr="0073389C">
        <w:rPr>
          <w:lang w:val="sk-SK"/>
        </w:rPr>
        <w:t>va</w:t>
      </w:r>
      <w:bookmarkEnd w:id="103"/>
      <w:bookmarkEnd w:id="104"/>
      <w:bookmarkEnd w:id="105"/>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8"/>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1C31F81"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ESF,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 - ak relevantné).</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 xml:space="preserve">evidenciu majetku, záväzkov, príjmov a výdavkov týkajúcich sa projektu v účtovných knihách so slovným a číselným označením projektu pri </w:t>
      </w:r>
      <w:r w:rsidRPr="0073389C">
        <w:rPr>
          <w:rFonts w:ascii="Arial" w:hAnsi="Arial" w:cs="Arial"/>
          <w:sz w:val="19"/>
          <w:szCs w:val="19"/>
          <w:lang w:val="sk-SK" w:eastAsia="en-AU"/>
        </w:rPr>
        <w:lastRenderedPageBreak/>
        <w:t>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106" w:name="_Toc440372870"/>
      <w:bookmarkStart w:id="107" w:name="_Toc440636381"/>
      <w:bookmarkStart w:id="108"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106"/>
      <w:bookmarkEnd w:id="107"/>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9"/>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27405B">
      <w:pPr>
        <w:pStyle w:val="Odsekzoznamu"/>
        <w:numPr>
          <w:ilvl w:val="0"/>
          <w:numId w:val="79"/>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A55CEE8" w14:textId="19A25A04" w:rsidR="005E6319" w:rsidRDefault="008D2E36" w:rsidP="0027405B">
      <w:pPr>
        <w:pStyle w:val="Odsekzoznamu"/>
        <w:numPr>
          <w:ilvl w:val="0"/>
          <w:numId w:val="79"/>
        </w:numPr>
        <w:spacing w:before="120" w:after="120" w:line="288" w:lineRule="auto"/>
        <w:jc w:val="both"/>
      </w:pPr>
      <w:r>
        <w:t xml:space="preserve">prijímateľ zo súkromného sektora </w:t>
      </w:r>
      <w:r w:rsidRPr="00521CFB">
        <w:rPr>
          <w:rFonts w:cs="Arial"/>
          <w:szCs w:val="16"/>
        </w:rPr>
        <w:t>je v prípade, ak prostriedky EÚ a </w:t>
      </w:r>
      <w:r w:rsidR="00E900CE" w:rsidRPr="00521CFB">
        <w:rPr>
          <w:rFonts w:cs="Arial"/>
          <w:szCs w:val="16"/>
        </w:rPr>
        <w:t>ŠR</w:t>
      </w:r>
      <w:r w:rsidRPr="00521CFB">
        <w:rPr>
          <w:rFonts w:cs="Arial"/>
          <w:szCs w:val="16"/>
        </w:rPr>
        <w:t xml:space="preserve"> na spolufinancovanie určené na financovanie projektu sú poskytované iba systémom refundácie, </w:t>
      </w:r>
      <w:r w:rsidR="00611E51" w:rsidRPr="00521CFB">
        <w:rPr>
          <w:rFonts w:cs="Arial"/>
          <w:szCs w:val="16"/>
        </w:rPr>
        <w:t xml:space="preserve">povinný </w:t>
      </w:r>
      <w:r w:rsidRPr="00521CFB">
        <w:rPr>
          <w:rFonts w:cs="Arial"/>
          <w:szCs w:val="16"/>
        </w:rPr>
        <w:t>prijímať ich na jeden účet vedený v komerčnej banke.</w:t>
      </w:r>
      <w:r w:rsidR="00190006">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p>
    <w:p w14:paraId="60659DD1" w14:textId="16B5250B" w:rsidR="008D2E36" w:rsidRDefault="008D2E36" w:rsidP="008D2E36">
      <w:pPr>
        <w:autoSpaceDE w:val="0"/>
        <w:autoSpaceDN w:val="0"/>
        <w:adjustRightInd w:val="0"/>
        <w:spacing w:before="120" w:after="120" w:line="288" w:lineRule="auto"/>
        <w:jc w:val="both"/>
      </w:pPr>
      <w:r>
        <w:rPr>
          <w:rFonts w:cs="Arial"/>
          <w:szCs w:val="16"/>
        </w:rPr>
        <w:t>V</w:t>
      </w:r>
      <w:r w:rsidRPr="00DD1EC0">
        <w:rPr>
          <w:rFonts w:cs="Arial"/>
          <w:szCs w:val="16"/>
        </w:rPr>
        <w:t xml:space="preserve"> prípade, ak prostriedky EÚ a </w:t>
      </w:r>
      <w:r w:rsidR="00E900CE">
        <w:rPr>
          <w:rFonts w:cs="Arial"/>
          <w:szCs w:val="16"/>
        </w:rPr>
        <w:t>ŠR</w:t>
      </w:r>
      <w:r w:rsidRPr="00DD1EC0">
        <w:rPr>
          <w:rFonts w:cs="Arial"/>
          <w:szCs w:val="16"/>
        </w:rPr>
        <w:t xml:space="preserve"> na spolufinancovanie poskytnuté systémom predfinancovania, resp.</w:t>
      </w:r>
      <w:r>
        <w:rPr>
          <w:rFonts w:cs="Arial"/>
          <w:szCs w:val="16"/>
        </w:rPr>
        <w:t> </w:t>
      </w:r>
      <w:r w:rsidRPr="00DD1EC0">
        <w:rPr>
          <w:rFonts w:cs="Arial"/>
          <w:szCs w:val="16"/>
        </w:rPr>
        <w:t>zálohovej platby sú úročené, prijímate</w:t>
      </w:r>
      <w:r w:rsidR="006255F4">
        <w:rPr>
          <w:rFonts w:cs="Arial"/>
          <w:szCs w:val="16"/>
        </w:rPr>
        <w:t>ľ</w:t>
      </w:r>
      <w:r w:rsidRPr="00DD1EC0">
        <w:rPr>
          <w:rFonts w:cs="Arial"/>
          <w:szCs w:val="16"/>
        </w:rPr>
        <w:t xml:space="preserve"> </w:t>
      </w:r>
      <w:r w:rsidR="006255F4">
        <w:rPr>
          <w:rFonts w:cs="Arial"/>
          <w:szCs w:val="16"/>
        </w:rPr>
        <w:t>je</w:t>
      </w:r>
      <w:r>
        <w:rPr>
          <w:rFonts w:cs="Arial"/>
          <w:szCs w:val="16"/>
        </w:rPr>
        <w:t xml:space="preserve"> povinn</w:t>
      </w:r>
      <w:r w:rsidR="006255F4">
        <w:rPr>
          <w:rFonts w:cs="Arial"/>
          <w:szCs w:val="16"/>
        </w:rPr>
        <w:t>ý</w:t>
      </w:r>
      <w:r w:rsidRPr="00DD1EC0">
        <w:rPr>
          <w:rFonts w:cs="Arial"/>
          <w:szCs w:val="16"/>
        </w:rPr>
        <w:t xml:space="preserve"> otvoriť si osobitný účet</w:t>
      </w:r>
      <w:r>
        <w:rPr>
          <w:rStyle w:val="Odkaznapoznmkupodiarou"/>
          <w:rFonts w:cs="Arial"/>
          <w:szCs w:val="16"/>
        </w:rPr>
        <w:footnoteReference w:id="10"/>
      </w:r>
      <w:r w:rsidRPr="00DD1EC0">
        <w:rPr>
          <w:rFonts w:cs="Arial"/>
          <w:szCs w:val="16"/>
        </w:rPr>
        <w:t xml:space="preserve"> na projekt. Vlastné zdroje </w:t>
      </w:r>
      <w:r w:rsidRPr="00DD1EC0">
        <w:rPr>
          <w:rFonts w:cs="Arial"/>
          <w:szCs w:val="16"/>
        </w:rPr>
        <w:lastRenderedPageBreak/>
        <w:t xml:space="preserve">prijímateľa na realizáciu projektu </w:t>
      </w:r>
      <w:r>
        <w:rPr>
          <w:rFonts w:cs="Arial"/>
          <w:szCs w:val="16"/>
        </w:rPr>
        <w:t xml:space="preserve">(ak relevantné) </w:t>
      </w:r>
      <w:r w:rsidRPr="00DD1EC0">
        <w:rPr>
          <w:rFonts w:cs="Arial"/>
          <w:szCs w:val="16"/>
        </w:rPr>
        <w:t xml:space="preserve">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Pr>
          <w:rFonts w:cs="Arial"/>
          <w:szCs w:val="16"/>
        </w:rPr>
        <w:t>poskytovateľovi</w:t>
      </w:r>
      <w:r w:rsidRPr="00DD1EC0">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Pr>
          <w:rFonts w:cs="Arial"/>
          <w:szCs w:val="16"/>
        </w:rPr>
        <w:t>ŠR</w:t>
      </w:r>
      <w:r w:rsidRPr="00DD1EC0">
        <w:rPr>
          <w:rFonts w:cs="Arial"/>
          <w:szCs w:val="16"/>
        </w:rPr>
        <w:t xml:space="preserve"> na spolufinancovanie odviesť do príjmov štátneho rozpočtu na príjmový účet platobnej jednotky jedenkrát ročne. Odvod výnosov prijímateľ potvrdí predložením výpisu z osobitného účtu</w:t>
      </w:r>
      <w:r>
        <w:rPr>
          <w:rFonts w:cs="Arial"/>
          <w:szCs w:val="16"/>
        </w:rPr>
        <w:t>.</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1"/>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lastRenderedPageBreak/>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2"/>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3"/>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4D82EB1" w14:textId="338F25CD" w:rsidR="008D2E36" w:rsidRPr="003A1E7D" w:rsidRDefault="008D2E36" w:rsidP="00E135DC">
      <w:bookmarkStart w:id="109" w:name="_Toc440372871"/>
      <w:bookmarkStart w:id="110" w:name="_Toc440636382"/>
      <w:r w:rsidRPr="00E135DC">
        <w:rPr>
          <w:b/>
        </w:rPr>
        <w:t>Platby vo vzťahu prijímateľ – dodávateľ/zhotoviteľ</w:t>
      </w:r>
      <w:bookmarkEnd w:id="109"/>
      <w:bookmarkEnd w:id="110"/>
    </w:p>
    <w:p w14:paraId="3B9744BE" w14:textId="33262A13"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111" w:name="_Toc440372872"/>
      <w:bookmarkStart w:id="112" w:name="_Toc440636383"/>
      <w:r w:rsidRPr="0073389C">
        <w:rPr>
          <w:lang w:val="sk-SK"/>
        </w:rPr>
        <w:lastRenderedPageBreak/>
        <w:t>Oprávnenosť výdavkov</w:t>
      </w:r>
      <w:bookmarkEnd w:id="108"/>
      <w:bookmarkEnd w:id="111"/>
      <w:bookmarkEnd w:id="112"/>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4"/>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5"/>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lastRenderedPageBreak/>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16"/>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lastRenderedPageBreak/>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17"/>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 xml:space="preserve">je oprávnený využívať informácie z výstupu prieskumu trhu žiadateľa/prijímateľa v prípade, ak možná cena dodaných tovarov, stavebných prác alebo </w:t>
      </w:r>
      <w:r w:rsidRPr="0073389C">
        <w:lastRenderedPageBreak/>
        <w:t>poskytnutých služieb pre neho predstavuje nevyhnutnú podporu rozhodovania pri posúdení primeranosti výdavkov projektu</w:t>
      </w:r>
    </w:p>
    <w:p w14:paraId="7A55CF20" w14:textId="498400EA"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sa účinn</w:t>
      </w:r>
      <w:r w:rsidR="00687044" w:rsidRPr="008F2822">
        <w:rPr>
          <w:sz w:val="18"/>
          <w:szCs w:val="18"/>
        </w:rPr>
        <w:t>osťou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18"/>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V takomto prípade bude DPH (uhradená v rámci implementácie projektu ako oprávnený výdavok) </w:t>
      </w:r>
      <w:r w:rsidRPr="0073389C">
        <w:rPr>
          <w:rFonts w:ascii="Arial" w:hAnsi="Arial" w:cs="Arial"/>
          <w:sz w:val="19"/>
          <w:szCs w:val="19"/>
          <w:lang w:val="sk-SK" w:eastAsia="en-US"/>
        </w:rPr>
        <w:lastRenderedPageBreak/>
        <w:t>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19"/>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7A55CF3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33E21276" w14:textId="6A485C09" w:rsidR="00E734FF" w:rsidRDefault="00AE5A8F" w:rsidP="008D155B">
      <w:pPr>
        <w:pStyle w:val="Odsekzoznamu"/>
        <w:numPr>
          <w:ilvl w:val="0"/>
          <w:numId w:val="7"/>
        </w:numPr>
        <w:spacing w:before="120" w:after="120" w:line="288" w:lineRule="auto"/>
        <w:ind w:left="567" w:hanging="283"/>
        <w:contextualSpacing w:val="0"/>
        <w:jc w:val="both"/>
        <w:rPr>
          <w:ins w:id="113" w:author="Autor"/>
        </w:rPr>
      </w:pPr>
      <w:r w:rsidRPr="0073389C">
        <w:t>výdavok</w:t>
      </w:r>
      <w:ins w:id="114" w:author="Autor">
        <w:r w:rsidRPr="0073389C">
          <w:t xml:space="preserve"> </w:t>
        </w:r>
        <w:r w:rsidR="00E734FF">
          <w:t>vzniknutý úhradou finančných prostriedkov zo strany prijímateľa/partnera dodávateľovi</w:t>
        </w:r>
        <w:r w:rsidR="00866C54">
          <w:t>/</w:t>
        </w:r>
        <w:r w:rsidR="00866C54" w:rsidRPr="00866C54">
          <w:t xml:space="preserve"> </w:t>
        </w:r>
        <w:r w:rsidR="00866C54">
          <w:t>poskytovateľovi</w:t>
        </w:r>
        <w:r w:rsidR="00E734FF">
          <w:t xml:space="preserve"> plnenia</w:t>
        </w:r>
      </w:ins>
      <w:r w:rsidRPr="0073389C">
        <w:t xml:space="preserve"> </w:t>
      </w:r>
      <w:del w:id="115" w:author="Autor">
        <w:r w:rsidRPr="0073389C">
          <w:delText xml:space="preserve">na </w:delText>
        </w:r>
      </w:del>
      <w:ins w:id="116" w:author="Autor">
        <w:r w:rsidR="00E734FF">
          <w:t>z</w:t>
        </w:r>
        <w:r w:rsidR="00E734FF" w:rsidRPr="0073389C">
          <w:t>a</w:t>
        </w:r>
        <w:r w:rsidR="00E734FF">
          <w:t> </w:t>
        </w:r>
      </w:ins>
      <w:r w:rsidRPr="0073389C">
        <w:t>nevyúčtované zálohové platby</w:t>
      </w:r>
      <w:ins w:id="117" w:author="Autor">
        <w:r w:rsidR="00866C54">
          <w:t>,</w:t>
        </w:r>
      </w:ins>
      <w:del w:id="118" w:author="Autor">
        <w:r w:rsidRPr="0073389C">
          <w:delText xml:space="preserve"> a</w:delText>
        </w:r>
      </w:del>
      <w:r w:rsidRPr="0073389C">
        <w:t xml:space="preserve"> poskytnuté preddavky </w:t>
      </w:r>
      <w:del w:id="119" w:author="Autor">
        <w:r w:rsidRPr="0073389C">
          <w:delText xml:space="preserve">a </w:delText>
        </w:r>
      </w:del>
      <w:ins w:id="120" w:author="Autor">
        <w:r w:rsidR="00866C54" w:rsidRPr="0073389C">
          <w:t>a</w:t>
        </w:r>
        <w:r w:rsidR="00866C54">
          <w:t>lebo </w:t>
        </w:r>
      </w:ins>
      <w:r w:rsidRPr="0073389C">
        <w:t>výdavky, pri ktorých vzniká náklad budúceho obdobia (tieto sú oprávnené až v momente vzniku nákladu bežného obdobia)</w:t>
      </w:r>
      <w:ins w:id="121" w:author="Autor">
        <w:r w:rsidR="00E734FF">
          <w:t>, ak RO pre OP EVS neurčí vo vzťahu k charakteru, použitiu alebo</w:t>
        </w:r>
        <w:r w:rsidR="00866C54">
          <w:t> </w:t>
        </w:r>
        <w:r w:rsidR="00E734FF">
          <w:t>konkrétnemu subjektu a účelu plnenia inak</w:t>
        </w:r>
        <w:r w:rsidR="007F17A2">
          <w:t xml:space="preserve"> (t.j. že </w:t>
        </w:r>
        <w:r w:rsidR="00917C09">
          <w:t xml:space="preserve">RO pre OP EVS </w:t>
        </w:r>
        <w:r w:rsidR="007F17A2">
          <w:t>bude považovať zrealizovanie preddavku za podmienečne oprávnený výdavok</w:t>
        </w:r>
        <w:r w:rsidR="00863D7C">
          <w:t xml:space="preserve"> až do momentu jeho úplného zúčtovania</w:t>
        </w:r>
        <w:r w:rsidR="00777423">
          <w:t xml:space="preserve"> prijímateľovi/partnerovi a následne poskytovateľovi</w:t>
        </w:r>
        <w:r w:rsidR="007F17A2">
          <w:t>)</w:t>
        </w:r>
        <w:r w:rsidR="00E734FF">
          <w:t xml:space="preserve"> vo výzve/vyzvaní alebo na základe individuálneho písomného</w:t>
        </w:r>
        <w:r w:rsidR="00866C54">
          <w:t xml:space="preserve"> (e-mailového)</w:t>
        </w:r>
        <w:r w:rsidR="00E734FF">
          <w:t xml:space="preserve"> stanoviska RO</w:t>
        </w:r>
        <w:r w:rsidR="007F17A2">
          <w:t> </w:t>
        </w:r>
        <w:r w:rsidR="00E734FF">
          <w:t>pre OP EVS vo vzťahu ku konkrétnemu prijímateľovi/partnerovi</w:t>
        </w:r>
        <w:r w:rsidR="007F17A2">
          <w:t>,</w:t>
        </w:r>
        <w:r w:rsidR="00E734FF">
          <w:t xml:space="preserve"> </w:t>
        </w:r>
        <w:r w:rsidR="007F17A2">
          <w:t>s určením podmienok</w:t>
        </w:r>
        <w:r w:rsidR="00937019">
          <w:t>,</w:t>
        </w:r>
        <w:r w:rsidR="007F17A2">
          <w:t xml:space="preserve"> za ktorých je možné preddavkové platby realizovať a splnení nasledujúcich rámcových požiadaviek</w:t>
        </w:r>
        <w:r w:rsidR="00E734FF">
          <w:t>:</w:t>
        </w:r>
      </w:ins>
    </w:p>
    <w:p w14:paraId="045254C4" w14:textId="68F20284" w:rsidR="00866C54" w:rsidRPr="000064C7" w:rsidRDefault="00866C54">
      <w:pPr>
        <w:pStyle w:val="Odsekzoznamu"/>
        <w:numPr>
          <w:ilvl w:val="0"/>
          <w:numId w:val="125"/>
        </w:numPr>
        <w:spacing w:before="120" w:after="120" w:line="288" w:lineRule="auto"/>
        <w:jc w:val="both"/>
        <w:rPr>
          <w:ins w:id="122" w:author="Autor"/>
        </w:rPr>
        <w:pPrChange w:id="123" w:author="Autor">
          <w:pPr>
            <w:pStyle w:val="Odsekzoznamu"/>
            <w:numPr>
              <w:numId w:val="7"/>
            </w:numPr>
            <w:spacing w:before="120" w:after="120"/>
            <w:ind w:hanging="360"/>
            <w:contextualSpacing w:val="0"/>
            <w:jc w:val="both"/>
          </w:pPr>
        </w:pPrChange>
      </w:pPr>
      <w:ins w:id="124" w:author="Autor">
        <w:r w:rsidRPr="007F17A2">
          <w:rPr>
            <w:rPrChange w:id="125" w:author="Autor">
              <w:rPr>
                <w:highlight w:val="yellow"/>
              </w:rPr>
            </w:rPrChange>
          </w:rPr>
          <w:t>ú</w:t>
        </w:r>
        <w:r w:rsidRPr="000064C7">
          <w:t>hrada preddavkovej platby, t.j. reálny úbytok finančných prostriedkov na strane prijímateľa</w:t>
        </w:r>
        <w:r w:rsidR="007F17A2" w:rsidRPr="007F17A2">
          <w:rPr>
            <w:rPrChange w:id="126" w:author="Autor">
              <w:rPr>
                <w:highlight w:val="yellow"/>
              </w:rPr>
            </w:rPrChange>
          </w:rPr>
          <w:t>/partnera</w:t>
        </w:r>
        <w:r w:rsidRPr="000064C7">
          <w:t xml:space="preserve"> musí byť realizovaná v období oprávnenosti výdavkov a v súlade s oprávneným obdobím pre výdavky stanovené vo výzve/vyzvaní a v zmluve</w:t>
        </w:r>
        <w:r w:rsidRPr="007F17A2">
          <w:rPr>
            <w:rPrChange w:id="127" w:author="Autor">
              <w:rPr>
                <w:highlight w:val="yellow"/>
              </w:rPr>
            </w:rPrChange>
          </w:rPr>
          <w:t xml:space="preserve"> o poskytnutí NFP,</w:t>
        </w:r>
      </w:ins>
    </w:p>
    <w:p w14:paraId="658A9434" w14:textId="16523A73" w:rsidR="00866C54" w:rsidRPr="000064C7" w:rsidRDefault="00866C54">
      <w:pPr>
        <w:pStyle w:val="Odsekzoznamu"/>
        <w:numPr>
          <w:ilvl w:val="0"/>
          <w:numId w:val="125"/>
        </w:numPr>
        <w:spacing w:before="120" w:after="120" w:line="288" w:lineRule="auto"/>
        <w:jc w:val="both"/>
        <w:rPr>
          <w:ins w:id="128" w:author="Autor"/>
        </w:rPr>
        <w:pPrChange w:id="129" w:author="Autor">
          <w:pPr>
            <w:pStyle w:val="Odsekzoznamu"/>
            <w:numPr>
              <w:numId w:val="7"/>
            </w:numPr>
            <w:spacing w:before="120" w:after="120"/>
            <w:ind w:hanging="360"/>
            <w:contextualSpacing w:val="0"/>
            <w:jc w:val="both"/>
          </w:pPr>
        </w:pPrChange>
      </w:pPr>
      <w:ins w:id="130" w:author="Autor">
        <w:r w:rsidRPr="007F17A2">
          <w:rPr>
            <w:rPrChange w:id="131" w:author="Autor">
              <w:rPr>
                <w:highlight w:val="yellow"/>
              </w:rPr>
            </w:rPrChange>
          </w:rPr>
          <w:t>v</w:t>
        </w:r>
        <w:r w:rsidRPr="000064C7">
          <w:t>yužitie preddavkových platieb musí byť v súlade s podmienkami verejného obstarávania a rovnako musí by</w:t>
        </w:r>
        <w:r w:rsidRPr="00867FF7">
          <w:t>ť v súlade s podmienkami zmluvy uzavretej medzi prijímateľom a </w:t>
        </w:r>
        <w:r w:rsidRPr="000064C7">
          <w:t>dodávateľom</w:t>
        </w:r>
        <w:r w:rsidRPr="007F17A2">
          <w:rPr>
            <w:rPrChange w:id="132" w:author="Autor">
              <w:rPr>
                <w:highlight w:val="yellow"/>
              </w:rPr>
            </w:rPrChange>
          </w:rPr>
          <w:t xml:space="preserve">/poskytovateľom </w:t>
        </w:r>
        <w:r w:rsidRPr="000064C7">
          <w:t>a bežnou obchodnou praxou</w:t>
        </w:r>
        <w:r w:rsidRPr="00D57297">
          <w:rPr>
            <w:rPrChange w:id="133" w:author="Autor">
              <w:rPr>
                <w:rStyle w:val="Odkaznapoznmkupodiarou"/>
                <w:rFonts w:cs="Arial"/>
                <w:szCs w:val="20"/>
              </w:rPr>
            </w:rPrChange>
          </w:rPr>
          <w:footnoteReference w:id="20"/>
        </w:r>
        <w:r w:rsidRPr="00D57297">
          <w:rPr>
            <w:vertAlign w:val="superscript"/>
            <w:rPrChange w:id="136" w:author="Autor">
              <w:rPr/>
            </w:rPrChange>
          </w:rPr>
          <w:t xml:space="preserve">. </w:t>
        </w:r>
        <w:r w:rsidRPr="000064C7">
          <w:t xml:space="preserve">Možnosť poskytovania preddavkových platieb preto musí byť súčasťou pôvodnej zmluvy uzavretej medzi prijímateľom a dodávateľom, ktorá bola </w:t>
        </w:r>
        <w:r w:rsidRPr="00867FF7">
          <w:t>výsledkom verejného obstarávania, nakoľko poskytovanie preddavkových platieb v prípade dodatku k pôvodnej zmluve by predstavovalo zmenu ekonomickej rovnováhy a preto je takýto dodatok neprípustný,</w:t>
        </w:r>
      </w:ins>
    </w:p>
    <w:p w14:paraId="10648727" w14:textId="24C40633" w:rsidR="00866C54" w:rsidRPr="000064C7" w:rsidRDefault="00866C54">
      <w:pPr>
        <w:pStyle w:val="Odsekzoznamu"/>
        <w:numPr>
          <w:ilvl w:val="0"/>
          <w:numId w:val="125"/>
        </w:numPr>
        <w:spacing w:before="120" w:after="120" w:line="288" w:lineRule="auto"/>
        <w:jc w:val="both"/>
        <w:rPr>
          <w:ins w:id="137" w:author="Autor"/>
        </w:rPr>
        <w:pPrChange w:id="138" w:author="Autor">
          <w:pPr>
            <w:pStyle w:val="Odsekzoznamu"/>
            <w:numPr>
              <w:numId w:val="7"/>
            </w:numPr>
            <w:spacing w:before="120" w:after="120"/>
            <w:ind w:hanging="360"/>
            <w:contextualSpacing w:val="0"/>
            <w:jc w:val="both"/>
          </w:pPr>
        </w:pPrChange>
      </w:pPr>
      <w:ins w:id="139" w:author="Autor">
        <w:r w:rsidRPr="007F17A2">
          <w:rPr>
            <w:rPrChange w:id="140" w:author="Autor">
              <w:rPr>
                <w:highlight w:val="yellow"/>
              </w:rPr>
            </w:rPrChange>
          </w:rPr>
          <w:lastRenderedPageBreak/>
          <w:t>d</w:t>
        </w:r>
        <w:r w:rsidRPr="000064C7">
          <w:t>odávateľ</w:t>
        </w:r>
        <w:r w:rsidRPr="007F17A2">
          <w:rPr>
            <w:rPrChange w:id="141" w:author="Autor">
              <w:rPr>
                <w:highlight w:val="yellow"/>
              </w:rPr>
            </w:rPrChange>
          </w:rPr>
          <w:t>/poskytovateľ</w:t>
        </w:r>
        <w:r w:rsidRPr="000064C7">
          <w:t>,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w:t>
        </w:r>
        <w:r w:rsidRPr="00867FF7">
          <w:t>ystaviť zúčtovaciu faktúru pri reálnom dodaní tovaru/služieb/stavebných prác,</w:t>
        </w:r>
      </w:ins>
    </w:p>
    <w:p w14:paraId="7BA1AB19" w14:textId="562E509F" w:rsidR="00866C54" w:rsidRPr="000064C7" w:rsidRDefault="00866C54">
      <w:pPr>
        <w:pStyle w:val="Odsekzoznamu"/>
        <w:numPr>
          <w:ilvl w:val="0"/>
          <w:numId w:val="125"/>
        </w:numPr>
        <w:spacing w:before="120" w:after="120" w:line="288" w:lineRule="auto"/>
        <w:jc w:val="both"/>
        <w:rPr>
          <w:ins w:id="142" w:author="Autor"/>
        </w:rPr>
        <w:pPrChange w:id="143" w:author="Autor">
          <w:pPr>
            <w:pStyle w:val="Odsekzoznamu"/>
            <w:numPr>
              <w:numId w:val="7"/>
            </w:numPr>
            <w:spacing w:before="120" w:after="120"/>
            <w:ind w:hanging="360"/>
            <w:contextualSpacing w:val="0"/>
            <w:jc w:val="both"/>
          </w:pPr>
        </w:pPrChange>
      </w:pPr>
      <w:ins w:id="144" w:author="Autor">
        <w:r w:rsidRPr="007F17A2">
          <w:rPr>
            <w:rPrChange w:id="145" w:author="Autor">
              <w:rPr>
                <w:highlight w:val="yellow"/>
              </w:rPr>
            </w:rPrChange>
          </w:rPr>
          <w:t>p</w:t>
        </w:r>
        <w:r w:rsidRPr="000064C7">
          <w:t>redmet plnenia (teda tovary, služby, stavebné práce), ktorý bol uhradený na základe preddavkovej platby musí byť skutočne dodaný v čase realizácie projektu, najneskôr do 12 mesiacov od poskytnutia preddavkovej platby dodávateľovi</w:t>
        </w:r>
        <w:r w:rsidRPr="007F17A2">
          <w:rPr>
            <w:rPrChange w:id="146" w:author="Autor">
              <w:rPr>
                <w:rStyle w:val="Odkaznapoznmkupodiarou"/>
                <w:rFonts w:cs="Arial"/>
                <w:szCs w:val="20"/>
              </w:rPr>
            </w:rPrChange>
          </w:rPr>
          <w:footnoteReference w:id="21"/>
        </w:r>
        <w:r w:rsidR="00877685">
          <w:t>,</w:t>
        </w:r>
        <w:del w:id="149" w:author="Autor">
          <w:r w:rsidRPr="00D57297">
            <w:rPr>
              <w:vertAlign w:val="superscript"/>
              <w:rPrChange w:id="150" w:author="Autor">
                <w:rPr/>
              </w:rPrChange>
            </w:rPr>
            <w:delText>;</w:delText>
          </w:r>
        </w:del>
      </w:ins>
    </w:p>
    <w:p w14:paraId="042DC650" w14:textId="196E478A" w:rsidR="00866C54" w:rsidRPr="000064C7" w:rsidRDefault="007F17A2">
      <w:pPr>
        <w:pStyle w:val="Odsekzoznamu"/>
        <w:numPr>
          <w:ilvl w:val="0"/>
          <w:numId w:val="125"/>
        </w:numPr>
        <w:spacing w:before="120" w:after="120" w:line="288" w:lineRule="auto"/>
        <w:jc w:val="both"/>
        <w:rPr>
          <w:ins w:id="151" w:author="Autor"/>
        </w:rPr>
        <w:pPrChange w:id="152" w:author="Autor">
          <w:pPr>
            <w:pStyle w:val="Odsekzoznamu"/>
            <w:numPr>
              <w:numId w:val="7"/>
            </w:numPr>
            <w:spacing w:before="120" w:after="120"/>
            <w:ind w:hanging="360"/>
            <w:contextualSpacing w:val="0"/>
            <w:jc w:val="both"/>
          </w:pPr>
        </w:pPrChange>
      </w:pPr>
      <w:ins w:id="153" w:author="Autor">
        <w:r w:rsidRPr="007F17A2">
          <w:rPr>
            <w:rPrChange w:id="154" w:author="Autor">
              <w:rPr>
                <w:highlight w:val="yellow"/>
              </w:rPr>
            </w:rPrChange>
          </w:rPr>
          <w:t>p</w:t>
        </w:r>
        <w:r w:rsidR="00866C54" w:rsidRPr="000064C7">
          <w:t>rijímateľ</w:t>
        </w:r>
        <w:r w:rsidRPr="007F17A2">
          <w:rPr>
            <w:rPrChange w:id="155" w:author="Autor">
              <w:rPr>
                <w:highlight w:val="yellow"/>
              </w:rPr>
            </w:rPrChange>
          </w:rPr>
          <w:t xml:space="preserve"> (v relevantných prípadoch aj za partnera)</w:t>
        </w:r>
        <w:r w:rsidR="00866C54" w:rsidRPr="000064C7">
          <w:t xml:space="preserve"> predkladá riadiacemu orgánu zúčtovanie preddav</w:t>
        </w:r>
        <w:r w:rsidRPr="007F17A2">
          <w:rPr>
            <w:rPrChange w:id="156" w:author="Autor">
              <w:rPr>
                <w:highlight w:val="yellow"/>
              </w:rPr>
            </w:rPrChange>
          </w:rPr>
          <w:t xml:space="preserve">kovej platby na príslušnom formulári (viď. príloha č. </w:t>
        </w:r>
        <w:del w:id="157" w:author="Autor">
          <w:r w:rsidRPr="00676BCF">
            <w:rPr>
              <w:highlight w:val="yellow"/>
            </w:rPr>
            <w:delText>XXXXX</w:delText>
          </w:r>
        </w:del>
        <w:r w:rsidR="00877685">
          <w:t>41</w:t>
        </w:r>
        <w:r w:rsidRPr="007F17A2">
          <w:rPr>
            <w:rPrChange w:id="158" w:author="Autor">
              <w:rPr>
                <w:highlight w:val="yellow"/>
              </w:rPr>
            </w:rPrChange>
          </w:rPr>
          <w:t xml:space="preserve">) </w:t>
        </w:r>
        <w:r w:rsidR="00866C54" w:rsidRPr="000064C7">
          <w:t>spolu s ďalšími relevantnými prílohami</w:t>
        </w:r>
        <w:r w:rsidRPr="007F17A2">
          <w:rPr>
            <w:rPrChange w:id="159" w:author="Autor">
              <w:rPr>
                <w:highlight w:val="yellow"/>
              </w:rPr>
            </w:rPrChange>
          </w:rPr>
          <w:t xml:space="preserve"> preukazujúcimi dodanie plnenia</w:t>
        </w:r>
        <w:r w:rsidR="00866C54" w:rsidRPr="000064C7">
          <w:t>;</w:t>
        </w:r>
      </w:ins>
    </w:p>
    <w:p w14:paraId="6B1D91A6" w14:textId="379EA989" w:rsidR="00866C54" w:rsidRPr="009B14EA" w:rsidRDefault="007F17A2">
      <w:pPr>
        <w:pStyle w:val="Odsekzoznamu"/>
        <w:numPr>
          <w:ilvl w:val="0"/>
          <w:numId w:val="125"/>
        </w:numPr>
        <w:spacing w:before="120" w:after="120" w:line="288" w:lineRule="auto"/>
        <w:jc w:val="both"/>
        <w:rPr>
          <w:ins w:id="160" w:author="Autor"/>
        </w:rPr>
        <w:pPrChange w:id="161" w:author="Autor">
          <w:pPr>
            <w:pStyle w:val="Odsekzoznamu"/>
            <w:numPr>
              <w:numId w:val="7"/>
            </w:numPr>
            <w:spacing w:before="120" w:after="120"/>
            <w:ind w:hanging="360"/>
            <w:contextualSpacing w:val="0"/>
            <w:jc w:val="both"/>
          </w:pPr>
        </w:pPrChange>
      </w:pPr>
      <w:ins w:id="162" w:author="Autor">
        <w:r w:rsidRPr="007F17A2">
          <w:rPr>
            <w:rPrChange w:id="163" w:author="Autor">
              <w:rPr>
                <w:highlight w:val="yellow"/>
              </w:rPr>
            </w:rPrChange>
          </w:rPr>
          <w:t>o</w:t>
        </w:r>
        <w:r w:rsidR="00866C54" w:rsidRPr="000064C7">
          <w:t>verenie dodania predmetu plnenia zabezpečí RO</w:t>
        </w:r>
        <w:r w:rsidR="00833A5F">
          <w:t xml:space="preserve"> pre OP EVS</w:t>
        </w:r>
        <w:r w:rsidR="00866C54" w:rsidRPr="000064C7">
          <w:t xml:space="preserve"> v rámci výkonu kontroly projektu v súlade s kapitolou </w:t>
        </w:r>
        <w:del w:id="164" w:author="Autor">
          <w:r w:rsidR="00676BCF" w:rsidDel="003342EC">
            <w:delText>MP</w:delText>
          </w:r>
        </w:del>
        <w:r w:rsidR="003342EC">
          <w:t>PpP</w:t>
        </w:r>
        <w:r w:rsidR="00676BCF">
          <w:t xml:space="preserve"> č. 3.2 „Finančná k</w:t>
        </w:r>
        <w:r w:rsidR="00676BCF" w:rsidRPr="0073389C">
          <w:t>ontrola na mieste</w:t>
        </w:r>
        <w:r w:rsidR="00676BCF">
          <w:t>“</w:t>
        </w:r>
        <w:del w:id="165" w:author="Autor">
          <w:r w:rsidR="00866C54" w:rsidRPr="000064C7" w:rsidDel="00676BCF">
            <w:delText>3.3.6.1.2 Predmet kontroly projektu a kapitolou 3.3.6.2.1 Osobitné predmety kontroly, odsek 4</w:delText>
          </w:r>
        </w:del>
        <w:r w:rsidR="00866C54" w:rsidRPr="00867FF7">
          <w:t>;</w:t>
        </w:r>
      </w:ins>
    </w:p>
    <w:p w14:paraId="68697C0C" w14:textId="60BB991D" w:rsidR="00866C54" w:rsidRPr="000064C7" w:rsidRDefault="007F17A2">
      <w:pPr>
        <w:pStyle w:val="Odsekzoznamu"/>
        <w:numPr>
          <w:ilvl w:val="0"/>
          <w:numId w:val="125"/>
        </w:numPr>
        <w:spacing w:before="120" w:after="120" w:line="288" w:lineRule="auto"/>
        <w:jc w:val="both"/>
        <w:rPr>
          <w:ins w:id="166" w:author="Autor"/>
        </w:rPr>
        <w:pPrChange w:id="167" w:author="Autor">
          <w:pPr>
            <w:pStyle w:val="Odsekzoznamu"/>
            <w:numPr>
              <w:numId w:val="7"/>
            </w:numPr>
            <w:spacing w:before="120" w:after="120"/>
            <w:ind w:hanging="360"/>
            <w:contextualSpacing w:val="0"/>
            <w:jc w:val="both"/>
          </w:pPr>
        </w:pPrChange>
      </w:pPr>
      <w:ins w:id="168" w:author="Autor">
        <w:r w:rsidRPr="007F17A2">
          <w:rPr>
            <w:rPrChange w:id="169" w:author="Autor">
              <w:rPr>
                <w:highlight w:val="yellow"/>
              </w:rPr>
            </w:rPrChange>
          </w:rPr>
          <w:t>v</w:t>
        </w:r>
        <w:r w:rsidR="00866C54" w:rsidRPr="000064C7">
          <w:t>ýdavok spĺňa všetky ostatné podmienky oprávnenosti výdavkov a zmluvy o poskytnutí NFP;</w:t>
        </w:r>
      </w:ins>
    </w:p>
    <w:p w14:paraId="7A55CF3B" w14:textId="799F30FF" w:rsidR="00993A6C" w:rsidRPr="0073389C" w:rsidRDefault="00866C54">
      <w:pPr>
        <w:pStyle w:val="Odsekzoznamu"/>
        <w:numPr>
          <w:ilvl w:val="0"/>
          <w:numId w:val="125"/>
        </w:numPr>
        <w:spacing w:before="120" w:after="120" w:line="288" w:lineRule="auto"/>
        <w:jc w:val="both"/>
        <w:rPr>
          <w:ins w:id="170" w:author="Autor"/>
        </w:rPr>
        <w:pPrChange w:id="171" w:author="Autor">
          <w:pPr>
            <w:pStyle w:val="Odsekzoznamu"/>
            <w:numPr>
              <w:numId w:val="7"/>
            </w:numPr>
            <w:spacing w:before="120" w:after="120" w:line="288" w:lineRule="auto"/>
            <w:ind w:left="567" w:hanging="283"/>
            <w:contextualSpacing w:val="0"/>
            <w:jc w:val="both"/>
          </w:pPr>
        </w:pPrChange>
      </w:pPr>
      <w:ins w:id="172" w:author="Autor">
        <w:r w:rsidRPr="00867FF7">
          <w:t>RO</w:t>
        </w:r>
        <w:r w:rsidR="007F17A2" w:rsidRPr="007F17A2">
          <w:rPr>
            <w:rPrChange w:id="173" w:author="Autor">
              <w:rPr>
                <w:highlight w:val="yellow"/>
              </w:rPr>
            </w:rPrChange>
          </w:rPr>
          <w:t xml:space="preserve"> pre OP EVS</w:t>
        </w:r>
        <w:r w:rsidRPr="000064C7">
          <w:t xml:space="preserve"> v prípade povolenia možnosti využitia preddavkových platieb definuje aj maximálny limit pre výšku preddavkovej platby, ktorý môže byť rozdielny v závislosti od predmetu plnenia a ďalších špecifík, a prípadné ďalšie pravidlá pre overenie plnenia v rámci využitia preddavkových platieb, pri dodržaní podmienok stanovených Systémom riadenia EŠIF</w:t>
        </w:r>
      </w:ins>
      <w:r w:rsidR="00AE5A8F" w:rsidRPr="007F17A2">
        <w:t>;</w:t>
      </w:r>
    </w:p>
    <w:p w14:paraId="6091D1FA" w14:textId="2C073143" w:rsidR="00AD59C9" w:rsidRPr="000064C7" w:rsidRDefault="00AD59C9">
      <w:pPr>
        <w:pStyle w:val="Odsekzoznamu"/>
        <w:numPr>
          <w:ilvl w:val="0"/>
          <w:numId w:val="125"/>
        </w:numPr>
        <w:spacing w:before="120" w:after="120" w:line="288" w:lineRule="auto"/>
        <w:jc w:val="both"/>
        <w:rPr>
          <w:ins w:id="174" w:author="Autor"/>
        </w:rPr>
        <w:pPrChange w:id="175" w:author="Autor">
          <w:pPr>
            <w:numPr>
              <w:numId w:val="125"/>
            </w:numPr>
            <w:spacing w:before="120" w:after="120"/>
            <w:ind w:left="1004" w:hanging="360"/>
            <w:jc w:val="both"/>
          </w:pPr>
        </w:pPrChange>
      </w:pPr>
      <w:ins w:id="176" w:author="Autor">
        <w:r>
          <w:t>p</w:t>
        </w:r>
        <w:r w:rsidRPr="000064C7">
          <w:t xml:space="preserve">rípadný preplatok vzniknutý zo zúčtovania preddavkovej platby je prijímateľ povinný vrátiť RO </w:t>
        </w:r>
        <w:r>
          <w:t xml:space="preserve">pre OP EVS </w:t>
        </w:r>
        <w:r w:rsidRPr="000064C7">
          <w:t>najneskôr spolu s predložením doplňujúcich údajov k preukázaniu dodania predmetu plnenia. Vysporiadanie identifikovaných nezrovnalostí z preddavkových platieb nie je týmto odsekom dotknuté</w:t>
        </w:r>
        <w:r>
          <w:t>;</w:t>
        </w:r>
      </w:ins>
    </w:p>
    <w:p w14:paraId="29B3B56D" w14:textId="7336BDA6" w:rsidR="00AD59C9" w:rsidRPr="007F17A2" w:rsidRDefault="00AD59C9">
      <w:pPr>
        <w:pStyle w:val="Odsekzoznamu"/>
        <w:numPr>
          <w:ilvl w:val="0"/>
          <w:numId w:val="125"/>
        </w:numPr>
        <w:spacing w:before="120" w:after="120" w:line="288" w:lineRule="auto"/>
        <w:jc w:val="both"/>
        <w:pPrChange w:id="177" w:author="Autor">
          <w:pPr>
            <w:pStyle w:val="Odsekzoznamu"/>
            <w:numPr>
              <w:numId w:val="7"/>
            </w:numPr>
            <w:spacing w:before="120" w:after="120" w:line="288" w:lineRule="auto"/>
            <w:ind w:left="567" w:hanging="283"/>
            <w:contextualSpacing w:val="0"/>
            <w:jc w:val="both"/>
          </w:pPr>
        </w:pPrChange>
      </w:pPr>
      <w:ins w:id="178" w:author="Autor">
        <w:r>
          <w:t>p</w:t>
        </w:r>
        <w:r w:rsidRPr="000064C7">
          <w:t>rípadný nedoplatok vzniknutý zo zúčtovania preddavkovej platby posudzuje RO</w:t>
        </w:r>
        <w:r>
          <w:t xml:space="preserve"> pre OP EVS</w:t>
        </w:r>
        <w:r w:rsidRPr="000064C7">
          <w:t xml:space="preserve"> z hľadiska splnenia podmienok oprávnenosti výdavkov a na základe daného posúdenia rozhodne o jeho oprávnenosti alebo neoprávnenosti. </w:t>
        </w:r>
      </w:ins>
    </w:p>
    <w:p w14:paraId="7A55CF3C" w14:textId="4CE067FB"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nepriame výdavky, ktoré prekročia </w:t>
      </w:r>
      <w:r w:rsidR="00A90DB6" w:rsidRPr="0073389C">
        <w:t>výzvou</w:t>
      </w:r>
      <w:r w:rsidR="00C8683A" w:rsidRPr="0073389C">
        <w:t>/vyzvaním</w:t>
      </w:r>
      <w:r w:rsidR="00A90DB6" w:rsidRPr="0073389C">
        <w:t xml:space="preserve"> </w:t>
      </w:r>
      <w:r w:rsidR="008F7E85" w:rsidRPr="0073389C">
        <w:t>stanovený percentuálny pomer</w:t>
      </w:r>
      <w:r w:rsidRPr="0073389C">
        <w:t xml:space="preserve"> </w:t>
      </w:r>
      <w:r w:rsidR="007F3A23" w:rsidRPr="0073389C">
        <w:t xml:space="preserve">z </w:t>
      </w:r>
      <w:r w:rsidRPr="0073389C">
        <w:t>celkových oprávnených priamych výdavkov na projekt;</w:t>
      </w:r>
    </w:p>
    <w:p w14:paraId="7A55CF3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bol uplatnený voči poskytovateľovi na základe zmenených prvotných dokumentov (napr. prezenčná listina, pracovné výkazy a pod.);</w:t>
      </w:r>
    </w:p>
    <w:p w14:paraId="7A55CF3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73389C">
        <w:t>OP</w:t>
      </w:r>
      <w:r w:rsidRPr="0073389C">
        <w:t>);</w:t>
      </w:r>
    </w:p>
    <w:p w14:paraId="7A55CF3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nebol prijímateľom preukázaný a uplatnený v žiadosti o platbu (refundáciu/zúčtovanie zálohovej platby/zúčtovanie predfinancovania) najneskôr do</w:t>
      </w:r>
      <w:r w:rsidR="001F3CA3" w:rsidRPr="0073389C">
        <w:t xml:space="preserve"> konca obdobia oprávnenosti</w:t>
      </w:r>
      <w:r w:rsidRPr="0073389C">
        <w:t>;</w:t>
      </w:r>
    </w:p>
    <w:p w14:paraId="7A55CF40" w14:textId="763275C8"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kladný rozdiel medzi reálne vzniknutými nákladmi prijímateľa/užívateľa</w:t>
      </w:r>
      <w:r w:rsidR="00AC24B5">
        <w:t xml:space="preserve"> </w:t>
      </w:r>
      <w:r w:rsidRPr="0073389C">
        <w:t>a</w:t>
      </w:r>
      <w:r w:rsidR="00AC24B5">
        <w:t xml:space="preserve"> </w:t>
      </w:r>
      <w:r w:rsidRPr="0073389C">
        <w:t>poskytnutými príspevkami/dotáciami z verejných zdrojov, aj kumulovane;</w:t>
      </w:r>
    </w:p>
    <w:p w14:paraId="49EBDAAF" w14:textId="0A85F400" w:rsidR="004F28ED" w:rsidRDefault="00D150FE" w:rsidP="00D150FE">
      <w:pPr>
        <w:pStyle w:val="Odsekzoznamu"/>
        <w:numPr>
          <w:ilvl w:val="0"/>
          <w:numId w:val="7"/>
        </w:numPr>
        <w:spacing w:before="120" w:after="120" w:line="288" w:lineRule="auto"/>
        <w:ind w:left="567" w:hanging="283"/>
        <w:contextualSpacing w:val="0"/>
        <w:jc w:val="both"/>
        <w:rPr>
          <w:szCs w:val="19"/>
        </w:rPr>
      </w:pPr>
      <w:r w:rsidRPr="00EF163F">
        <w:rPr>
          <w:szCs w:val="19"/>
        </w:rPr>
        <w:t>priame dane</w:t>
      </w:r>
      <w:r w:rsidR="004F28ED">
        <w:rPr>
          <w:rStyle w:val="Odkaznapoznmkupodiarou"/>
          <w:szCs w:val="19"/>
        </w:rPr>
        <w:footnoteReference w:id="22"/>
      </w:r>
      <w:r w:rsidRPr="00EF163F">
        <w:rPr>
          <w:szCs w:val="19"/>
        </w:rPr>
        <w:t xml:space="preserve"> (napr. daň z nehnuteľnosti, daň z motorových vozidiel a pod.)</w:t>
      </w:r>
      <w:r w:rsidR="004F28ED">
        <w:rPr>
          <w:szCs w:val="19"/>
        </w:rPr>
        <w:t>;</w:t>
      </w:r>
    </w:p>
    <w:p w14:paraId="17155B91"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finančný prenájom a operatívny nájom;</w:t>
      </w:r>
    </w:p>
    <w:p w14:paraId="296687A5"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opravu a údržbu;</w:t>
      </w:r>
    </w:p>
    <w:p w14:paraId="298BE921" w14:textId="77777777" w:rsidR="00EA4707"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obstaranie motorového vozidla</w:t>
      </w:r>
      <w:r w:rsidR="00EA4707">
        <w:rPr>
          <w:szCs w:val="19"/>
        </w:rPr>
        <w:t>;</w:t>
      </w:r>
    </w:p>
    <w:p w14:paraId="0AC1A36E" w14:textId="08DD839A" w:rsidR="00D150FE" w:rsidRPr="004F28ED" w:rsidRDefault="00EA4707" w:rsidP="008F19C3">
      <w:pPr>
        <w:pStyle w:val="Odsekzoznamu"/>
        <w:numPr>
          <w:ilvl w:val="0"/>
          <w:numId w:val="7"/>
        </w:numPr>
        <w:spacing w:before="120" w:after="120" w:line="288" w:lineRule="auto"/>
        <w:ind w:left="567" w:hanging="283"/>
        <w:contextualSpacing w:val="0"/>
        <w:jc w:val="both"/>
        <w:rPr>
          <w:szCs w:val="19"/>
        </w:rPr>
      </w:pPr>
      <w:r>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Pr="0073389C"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7A55CF45" w14:textId="59BEFE0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71EA7">
        <w:t>, č. 7</w:t>
      </w:r>
      <w:r w:rsidRPr="0073389C">
        <w:t>).</w:t>
      </w:r>
    </w:p>
    <w:p w14:paraId="7A55CF48" w14:textId="48206030"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7A55CF4A" w14:textId="1D16EC07" w:rsidR="00AE5A8F" w:rsidRPr="0073389C" w:rsidRDefault="00036BD8" w:rsidP="0067438F">
      <w:pPr>
        <w:autoSpaceDE w:val="0"/>
        <w:autoSpaceDN w:val="0"/>
        <w:adjustRightInd w:val="0"/>
        <w:spacing w:before="120" w:after="120" w:line="288" w:lineRule="auto"/>
        <w:jc w:val="both"/>
      </w:pPr>
      <w:r w:rsidRPr="0073389C">
        <w:t xml:space="preserve">Ak štatutárny orgán prijímateľa, resp. vedúci riadiaci pracovník vykonáva </w:t>
      </w:r>
      <w:r w:rsidR="00000DDF" w:rsidRPr="0073389C">
        <w:t>popri svojej hlavnej pracovnej činnosti</w:t>
      </w:r>
      <w:r w:rsidRPr="0073389C">
        <w:t xml:space="preserve"> </w:t>
      </w:r>
      <w:r w:rsidR="00012D16" w:rsidRPr="0073389C">
        <w:t xml:space="preserve">pre organizáciu </w:t>
      </w:r>
      <w:r w:rsidRPr="0073389C">
        <w:t xml:space="preserve">aj </w:t>
      </w:r>
      <w:r w:rsidR="00000DDF" w:rsidRPr="0073389C">
        <w:t xml:space="preserve">činnosti </w:t>
      </w:r>
      <w:r w:rsidRPr="0073389C">
        <w:t>pre projekt, refun</w:t>
      </w:r>
      <w:r w:rsidR="00000DDF" w:rsidRPr="0073389C">
        <w:t xml:space="preserve">dované budú iba výdavky </w:t>
      </w:r>
      <w:r w:rsidR="00000DDF" w:rsidRPr="0073389C">
        <w:rPr>
          <w:b/>
        </w:rPr>
        <w:t xml:space="preserve">pomerne </w:t>
      </w:r>
      <w:r w:rsidR="00000DDF" w:rsidRPr="0073389C">
        <w:t>podľa skutočne odpracovaného času na projekte</w:t>
      </w:r>
      <w:r w:rsidR="00000DDF" w:rsidRPr="0073389C">
        <w:rPr>
          <w:b/>
        </w:rPr>
        <w:t>, avšak max. 50 % z celkového pracovného času v danom mesiaci</w:t>
      </w:r>
      <w:r w:rsidR="00066941">
        <w:t>.</w:t>
      </w:r>
      <w:r w:rsidRPr="0073389C">
        <w:t xml:space="preserve"> </w:t>
      </w:r>
      <w:r w:rsidR="00694363" w:rsidRPr="00694363">
        <w:t xml:space="preserve">V prípade pracovného výkazu štatutárneho orgánu prijímateľa podpisuje pracovný výkaz orgán v zmysle osobitného predpisu </w:t>
      </w:r>
      <w:r w:rsidR="00694363">
        <w:t xml:space="preserve">alebo </w:t>
      </w:r>
      <w:r w:rsidR="00AE5A8F" w:rsidRPr="0073389C">
        <w:t>in</w:t>
      </w:r>
      <w:r w:rsidR="00694363">
        <w:t>á</w:t>
      </w:r>
      <w:r w:rsidR="00AE5A8F" w:rsidRPr="0073389C">
        <w:t xml:space="preserve"> </w:t>
      </w:r>
      <w:r w:rsidR="00694363" w:rsidRPr="0073389C">
        <w:t>osob</w:t>
      </w:r>
      <w:r w:rsidR="00694363">
        <w:t>a</w:t>
      </w:r>
      <w:r w:rsidR="00AE5A8F" w:rsidRPr="0073389C">
        <w:t>/</w:t>
      </w:r>
      <w:r w:rsidR="00694363" w:rsidRPr="0073389C">
        <w:t>osob</w:t>
      </w:r>
      <w:r w:rsidR="00694363">
        <w:t>y</w:t>
      </w:r>
      <w:r w:rsidR="00694363" w:rsidRPr="0073389C">
        <w:t xml:space="preserve"> </w:t>
      </w:r>
      <w:r w:rsidR="00AE5A8F" w:rsidRPr="0073389C">
        <w:t xml:space="preserve">tak, aby nedošlo k strate kontrolného prostredia a aby vykonanie práce bolo nespochybniteľné (napr. prácu preberú 2 </w:t>
      </w:r>
      <w:r w:rsidR="004E73ED" w:rsidRPr="0073389C">
        <w:t xml:space="preserve">riadiaci zamestnanci </w:t>
      </w:r>
      <w:r w:rsidR="00AE5A8F" w:rsidRPr="0073389C">
        <w:t>projektového tímu</w:t>
      </w:r>
      <w:r w:rsidR="004E73ED" w:rsidRPr="0073389C">
        <w:t>, napr. projektový manažér a finančný manažér</w:t>
      </w:r>
      <w:r w:rsidR="00AE5A8F" w:rsidRPr="0073389C">
        <w:t xml:space="preserve">). </w:t>
      </w:r>
    </w:p>
    <w:p w14:paraId="78851AF5" w14:textId="77777777" w:rsidR="00694363" w:rsidRDefault="00AE5A8F" w:rsidP="0067438F">
      <w:pPr>
        <w:autoSpaceDE w:val="0"/>
        <w:autoSpaceDN w:val="0"/>
        <w:adjustRightInd w:val="0"/>
        <w:spacing w:before="120" w:after="120" w:line="288" w:lineRule="auto"/>
        <w:jc w:val="both"/>
      </w:pPr>
      <w:r w:rsidRPr="0073389C">
        <w:lastRenderedPageBreak/>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23"/>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24"/>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25"/>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26"/>
      </w:r>
      <w:r w:rsidR="00694363" w:rsidRPr="0073389C">
        <w:t>),</w:t>
      </w:r>
      <w:r w:rsidRPr="0073389C">
        <w:t xml:space="preserve"> ako aj povinné odvody</w:t>
      </w:r>
      <w:r w:rsidRPr="0073389C">
        <w:rPr>
          <w:rStyle w:val="Odkaznapoznmkupodiarou"/>
          <w:sz w:val="19"/>
        </w:rPr>
        <w:footnoteReference w:id="27"/>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lastRenderedPageBreak/>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04ED353E"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28"/>
      </w:r>
      <w:r w:rsidRPr="0073389C">
        <w:t xml:space="preserve">, resp. odmeny na základe dohôd o </w:t>
      </w:r>
      <w:r w:rsidR="001F6828" w:rsidRPr="0073389C">
        <w:t>prác</w:t>
      </w:r>
      <w:r w:rsidR="00CE6423">
        <w:t>ách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29"/>
      </w:r>
      <w:r w:rsidRPr="0073389C">
        <w:t>), ako aj povinné odvody za zamestnávateľa</w:t>
      </w:r>
      <w:r w:rsidRPr="0073389C">
        <w:rPr>
          <w:rStyle w:val="Odkaznapoznmkupodiarou"/>
          <w:sz w:val="19"/>
        </w:rPr>
        <w:footnoteReference w:id="30"/>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lastRenderedPageBreak/>
        <w:t>Odmeny</w:t>
      </w:r>
      <w:r w:rsidRPr="0073389C">
        <w:rPr>
          <w:rStyle w:val="Odkaznapoznmkupodiarou"/>
          <w:rFonts w:cs="Arial"/>
          <w:sz w:val="19"/>
          <w:szCs w:val="19"/>
          <w:lang w:val="sk-SK" w:eastAsia="en-US"/>
        </w:rPr>
        <w:footnoteReference w:id="31"/>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1B65D0CA"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32"/>
      </w:r>
      <w:r w:rsidRPr="009B4AEF">
        <w:rPr>
          <w:rFonts w:cs="Arial"/>
          <w:color w:val="000000"/>
          <w:szCs w:val="19"/>
          <w:lang w:eastAsia="en-AU"/>
        </w:rPr>
        <w:t xml:space="preserve"> je oprávnená maximálne do výšky 30% súčtu funkčných platov/miezd uvedených v platových dekrétoch (bez odmien) za predchádzajúcich 6 mesiacov (vrátane mesiaca, keď je odmena priznaná)</w:t>
      </w:r>
      <w:r w:rsidRPr="009B4AEF">
        <w:rPr>
          <w:rStyle w:val="Odkaznapoznmkupodiarou"/>
          <w:rFonts w:cs="Arial"/>
          <w:color w:val="000000"/>
          <w:sz w:val="19"/>
          <w:szCs w:val="19"/>
          <w:lang w:eastAsia="en-AU"/>
        </w:rPr>
        <w:footnoteReference w:id="33"/>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34"/>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27405B">
      <w:pPr>
        <w:pStyle w:val="Zkladntext"/>
        <w:numPr>
          <w:ilvl w:val="0"/>
          <w:numId w:val="96"/>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35"/>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03B927BC"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v bode 18 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36"/>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 xml:space="preserve">V prípade stravného poskytnutého dodávateľsky (na faktúru) nesmie maximálna výška stravného v súlade so zásadou hospodárnosti presiahnuť limity podľa opatrenia Ministerstva práce, sociálnych vecí a rodiny </w:t>
      </w:r>
      <w:r w:rsidRPr="0073389C">
        <w:rPr>
          <w:rFonts w:ascii="Arial" w:hAnsi="Arial"/>
          <w:sz w:val="19"/>
          <w:szCs w:val="19"/>
          <w:lang w:val="sk-SK" w:eastAsia="en-US"/>
        </w:rPr>
        <w:lastRenderedPageBreak/>
        <w:t>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lastRenderedPageBreak/>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7"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18"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37"/>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38"/>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39"/>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40"/>
      </w:r>
      <w:r w:rsidRPr="00B13AD8">
        <w:rPr>
          <w:rFonts w:cs="Arial"/>
          <w:szCs w:val="19"/>
        </w:rPr>
        <w:t>, ktorá zahŕňa výdavky na ubytovanie, stravné a cestovné v SR</w:t>
      </w:r>
      <w:r w:rsidRPr="00B13AD8">
        <w:rPr>
          <w:rStyle w:val="Odkaznapoznmkupodiarou"/>
          <w:rFonts w:cs="Arial"/>
          <w:sz w:val="19"/>
          <w:szCs w:val="19"/>
        </w:rPr>
        <w:footnoteReference w:id="41"/>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42"/>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43"/>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w:t>
      </w:r>
      <w:r w:rsidRPr="0073389C">
        <w:lastRenderedPageBreak/>
        <w:t>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27405B">
      <w:pPr>
        <w:pStyle w:val="Odsekzoznamu"/>
        <w:numPr>
          <w:ilvl w:val="0"/>
          <w:numId w:val="81"/>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44"/>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45"/>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46"/>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pravidlám oprávnenosti pre </w:t>
      </w:r>
      <w:r w:rsidR="00DA0EED" w:rsidRPr="009258CF">
        <w:rPr>
          <w:color w:val="000000"/>
          <w:sz w:val="19"/>
          <w:szCs w:val="19"/>
        </w:rPr>
        <w:t>najčastejšie sa vyskytujúce skupiny výdavkov</w:t>
      </w:r>
      <w:r w:rsidR="002F183D" w:rsidRPr="009258CF">
        <w:rPr>
          <w:rFonts w:cs="Arial"/>
          <w:color w:val="auto"/>
          <w:sz w:val="19"/>
          <w:szCs w:val="19"/>
          <w:lang w:val="sk-SK"/>
        </w:rPr>
        <w:t>, ktorý je zverejnený na webovom sídle</w:t>
      </w:r>
      <w:r w:rsidR="002F183D" w:rsidRPr="009258CF">
        <w:rPr>
          <w:rFonts w:cs="Arial"/>
          <w:color w:val="000000" w:themeColor="text1"/>
          <w:sz w:val="19"/>
          <w:szCs w:val="19"/>
          <w:lang w:val="sk-SK"/>
        </w:rPr>
        <w:t xml:space="preserve"> </w:t>
      </w:r>
      <w:hyperlink r:id="rId19"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47"/>
      </w:r>
      <w:r w:rsidRPr="004D0994">
        <w:t xml:space="preserve"> uvedenú v zákone o dani z </w:t>
      </w:r>
      <w:r w:rsidRPr="004D0994">
        <w:lastRenderedPageBreak/>
        <w:t xml:space="preserve">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48"/>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49"/>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lastRenderedPageBreak/>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50"/>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51"/>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52"/>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53"/>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54"/>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lastRenderedPageBreak/>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55"/>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27405B">
      <w:pPr>
        <w:numPr>
          <w:ilvl w:val="0"/>
          <w:numId w:val="81"/>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56"/>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57"/>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58"/>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w:t>
      </w:r>
      <w:r w:rsidRPr="0073389C">
        <w:lastRenderedPageBreak/>
        <w:t xml:space="preserve">obstaraním, resp. pred podpisom zmluvy s ich dodávateľom (v prípade, ak si chce prijímateľ nárokovať s nimi súvisiace výdavky). </w:t>
      </w:r>
    </w:p>
    <w:p w14:paraId="732A771B" w14:textId="047727E4" w:rsidR="00793D6D" w:rsidRPr="0073389C" w:rsidRDefault="00793D6D" w:rsidP="00793D6D">
      <w:pPr>
        <w:pStyle w:val="Odsekzoznamu"/>
        <w:numPr>
          <w:ilvl w:val="0"/>
          <w:numId w:val="81"/>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3C3C9C31" w14:textId="5DE0D637" w:rsidR="00B449FC" w:rsidRPr="0027405B" w:rsidRDefault="00793D6D" w:rsidP="0027405B">
      <w:pPr>
        <w:spacing w:before="120" w:after="120" w:line="288" w:lineRule="auto"/>
        <w:jc w:val="both"/>
        <w:rPr>
          <w:rFonts w:cs="Arial"/>
        </w:rPr>
      </w:pPr>
      <w:r w:rsidRPr="0027405B">
        <w:t>V súvislosti s</w:t>
      </w:r>
      <w:r>
        <w:t xml:space="preserve"> realizáciou výdavkov </w:t>
      </w:r>
      <w:r w:rsidRPr="0027405B">
        <w:t>z paušáln</w:t>
      </w:r>
      <w:r w:rsidR="00096EC5">
        <w:t xml:space="preserve">ej sadzby </w:t>
      </w:r>
      <w:r w:rsidRPr="0027405B">
        <w:t>v rámci zjednodušeného vykazovania výdavkov</w:t>
      </w:r>
      <w:r>
        <w:t xml:space="preserve"> (ďalej len „ZVV“) </w:t>
      </w:r>
      <w:r w:rsidRPr="0027405B">
        <w:t xml:space="preserve"> </w:t>
      </w:r>
      <w:r>
        <w:t xml:space="preserve">v súlade s </w:t>
      </w:r>
      <w:r w:rsidRPr="0027405B">
        <w:t xml:space="preserve">§16a „Zjednodušené vykazovanie výdavkov“ zákona </w:t>
      </w:r>
      <w:r w:rsidRPr="0073389C">
        <w:rPr>
          <w:rFonts w:cs="Arial"/>
        </w:rPr>
        <w:t>o príspevku z</w:t>
      </w:r>
      <w:r>
        <w:rPr>
          <w:rFonts w:cs="Arial"/>
        </w:rPr>
        <w:t> </w:t>
      </w:r>
      <w:r w:rsidRPr="0073389C">
        <w:rPr>
          <w:rFonts w:cs="Arial"/>
        </w:rPr>
        <w:t>EŠIF</w:t>
      </w:r>
      <w:r>
        <w:rPr>
          <w:rFonts w:cs="Arial"/>
        </w:rPr>
        <w:t xml:space="preserve"> je</w:t>
      </w:r>
      <w:r w:rsidR="00CB778D">
        <w:rPr>
          <w:rFonts w:cs="Arial"/>
        </w:rPr>
        <w:t> </w:t>
      </w:r>
      <w:r>
        <w:rPr>
          <w:rFonts w:cs="Arial"/>
        </w:rPr>
        <w:t>prijímateľ</w:t>
      </w:r>
      <w:r w:rsidR="00CB778D">
        <w:rPr>
          <w:rFonts w:cs="Arial"/>
        </w:rPr>
        <w:t xml:space="preserve">/partner </w:t>
      </w:r>
      <w:r>
        <w:rPr>
          <w:rFonts w:cs="Arial"/>
        </w:rPr>
        <w:t xml:space="preserve">oprávnený použiť finančné prostriedky (verejné financie) určené na krytie ostatných nákladov projektu (výdavkov) z paušálnej sadzby najskôr po preukázanom vzniku </w:t>
      </w:r>
      <w:r w:rsidR="002E2814">
        <w:rPr>
          <w:rFonts w:cs="Arial"/>
        </w:rPr>
        <w:t>mzdových výdavkov</w:t>
      </w:r>
      <w:r>
        <w:rPr>
          <w:rFonts w:cs="Arial"/>
        </w:rPr>
        <w:t xml:space="preserve"> –</w:t>
      </w:r>
      <w:r w:rsidR="002E2814">
        <w:rPr>
          <w:rFonts w:cs="Arial"/>
        </w:rPr>
        <w:t xml:space="preserve"> priam</w:t>
      </w:r>
      <w:r w:rsidR="004044A4">
        <w:rPr>
          <w:rFonts w:cs="Arial"/>
        </w:rPr>
        <w:t>y</w:t>
      </w:r>
      <w:r w:rsidR="002E2814">
        <w:rPr>
          <w:rFonts w:cs="Arial"/>
        </w:rPr>
        <w:t>ch</w:t>
      </w:r>
      <w:r>
        <w:rPr>
          <w:rFonts w:cs="Arial"/>
        </w:rPr>
        <w:t xml:space="preserve"> mzdov</w:t>
      </w:r>
      <w:r w:rsidR="002E2814">
        <w:rPr>
          <w:rFonts w:cs="Arial"/>
        </w:rPr>
        <w:t>ých nákladov</w:t>
      </w:r>
      <w:r>
        <w:rPr>
          <w:rFonts w:cs="Arial"/>
        </w:rPr>
        <w:t xml:space="preserve"> </w:t>
      </w:r>
      <w:r w:rsidR="00CB778D">
        <w:rPr>
          <w:rFonts w:cs="Arial"/>
        </w:rPr>
        <w:t xml:space="preserve">v súlade s čl. 68 ods. 1 písm. b) Všeobecného nariadenia alebo </w:t>
      </w:r>
      <w:r w:rsidR="00DD32C7">
        <w:rPr>
          <w:rFonts w:cs="Arial"/>
        </w:rPr>
        <w:br/>
      </w:r>
      <w:r w:rsidR="00CB778D" w:rsidRPr="0027405B">
        <w:rPr>
          <w:rFonts w:cs="Arial"/>
        </w:rPr>
        <w:t>s čl. 14 ods. 2 Nariadenia o</w:t>
      </w:r>
      <w:r w:rsidR="00CB778D">
        <w:rPr>
          <w:rFonts w:cs="Arial"/>
        </w:rPr>
        <w:t> </w:t>
      </w:r>
      <w:r w:rsidR="00CB778D" w:rsidRPr="0027405B">
        <w:rPr>
          <w:rFonts w:cs="Arial"/>
        </w:rPr>
        <w:t>ESF</w:t>
      </w:r>
      <w:r w:rsidR="00CB778D">
        <w:rPr>
          <w:rFonts w:cs="Arial"/>
        </w:rPr>
        <w:t>. Oprávnená (nárokovateľná) výška</w:t>
      </w:r>
      <w:r w:rsidR="002E2814">
        <w:rPr>
          <w:rFonts w:cs="Arial"/>
        </w:rPr>
        <w:t xml:space="preserve"> ostatných nákladov projektu, t.j. výdavkov z paušálnej sadzby</w:t>
      </w:r>
      <w:r w:rsidR="00CB778D">
        <w:rPr>
          <w:rFonts w:cs="Arial"/>
        </w:rPr>
        <w:t xml:space="preserve"> je určená Poskytovateľom vo výzve/vyzvaní</w:t>
      </w:r>
      <w:r w:rsidR="002E2814">
        <w:rPr>
          <w:rFonts w:cs="Arial"/>
        </w:rPr>
        <w:t xml:space="preserve"> v percentuálnej sadzbe, ktorá sa aplikuje na finančne vyjadrené mzdové výdavky – priame mzdové náklady. Nárokovateľná výška paušálnej sadzby sa pri priebežnom financovaní výdavkov projektu zaokrúhľuje na eurocenty nadol a prípadné nárokovateľné rozdiely </w:t>
      </w:r>
      <w:r w:rsidR="004044A4">
        <w:rPr>
          <w:rFonts w:cs="Arial"/>
        </w:rPr>
        <w:t xml:space="preserve">výšky paušálnej sadzby </w:t>
      </w:r>
      <w:r w:rsidR="002E2814">
        <w:rPr>
          <w:rFonts w:cs="Arial"/>
        </w:rPr>
        <w:t xml:space="preserve">vo financovaní je prijímateľ/partner oprávnený deklarovať a nárokovať </w:t>
      </w:r>
      <w:r w:rsidR="004044A4">
        <w:rPr>
          <w:rFonts w:cs="Arial"/>
        </w:rPr>
        <w:t xml:space="preserve">si </w:t>
      </w:r>
      <w:r w:rsidR="002E2814">
        <w:rPr>
          <w:rFonts w:cs="Arial"/>
        </w:rPr>
        <w:t>v záverečnej žiadosti o platbu.</w:t>
      </w:r>
    </w:p>
    <w:p w14:paraId="7A55D04F" w14:textId="77777777" w:rsidR="00AE5A8F" w:rsidRPr="0073389C" w:rsidRDefault="00AE5A8F" w:rsidP="0027405B">
      <w:pPr>
        <w:pStyle w:val="Odsekzoznamu"/>
        <w:numPr>
          <w:ilvl w:val="0"/>
          <w:numId w:val="81"/>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59"/>
      </w:r>
      <w:r w:rsidRPr="0073389C">
        <w:rPr>
          <w:rFonts w:ascii="Arial" w:hAnsi="Arial" w:cs="Arial"/>
          <w:sz w:val="19"/>
          <w:szCs w:val="19"/>
        </w:rPr>
        <w:t xml:space="preserve">; </w:t>
      </w:r>
    </w:p>
    <w:p w14:paraId="7A55D058"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r w:rsidRPr="0073389C">
        <w:rPr>
          <w:rFonts w:ascii="Arial" w:hAnsi="Arial" w:cs="Arial"/>
          <w:sz w:val="19"/>
          <w:szCs w:val="19"/>
          <w:vertAlign w:val="superscript"/>
        </w:rPr>
        <w:footnoteReference w:id="60"/>
      </w:r>
      <w:r w:rsidRPr="0073389C">
        <w:rPr>
          <w:rFonts w:ascii="Arial" w:hAnsi="Arial" w:cs="Arial"/>
          <w:sz w:val="19"/>
          <w:szCs w:val="19"/>
        </w:rPr>
        <w:t>;</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61"/>
      </w:r>
      <w:r w:rsidRPr="0073389C">
        <w:rPr>
          <w:rFonts w:ascii="Arial" w:hAnsi="Arial" w:cs="Arial"/>
          <w:sz w:val="19"/>
          <w:szCs w:val="19"/>
        </w:rPr>
        <w:t xml:space="preserve">. </w:t>
      </w:r>
    </w:p>
    <w:p w14:paraId="7A55D05A"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lastRenderedPageBreak/>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w:t>
      </w:r>
      <w:r w:rsidRPr="0073389C">
        <w:rPr>
          <w:rFonts w:ascii="Arial" w:hAnsi="Arial" w:cs="Arial"/>
          <w:sz w:val="19"/>
          <w:szCs w:val="19"/>
          <w:lang w:val="sk-SK" w:eastAsia="en-US"/>
        </w:rPr>
        <w:lastRenderedPageBreak/>
        <w:t xml:space="preserve">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62"/>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 pracovných výkazoch</w:t>
      </w:r>
    </w:p>
    <w:p w14:paraId="7A55D076" w14:textId="38142F76"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151D4D">
      <w:pPr>
        <w:pStyle w:val="Zkladntext"/>
        <w:numPr>
          <w:ilvl w:val="0"/>
          <w:numId w:val="81"/>
        </w:numPr>
        <w:spacing w:before="120" w:after="120" w:line="288" w:lineRule="auto"/>
        <w:ind w:left="426" w:hanging="426"/>
        <w:rPr>
          <w:rFonts w:ascii="Arial" w:hAnsi="Arial" w:cs="Arial"/>
          <w:b/>
          <w:sz w:val="19"/>
          <w:szCs w:val="19"/>
          <w:lang w:val="sk-SK" w:eastAsia="en-US"/>
        </w:rPr>
      </w:pPr>
      <w:bookmarkStart w:id="179" w:name="_Toc361131496"/>
      <w:r w:rsidRPr="0073389C">
        <w:rPr>
          <w:rFonts w:ascii="Arial" w:hAnsi="Arial" w:cs="Arial"/>
          <w:b/>
          <w:sz w:val="19"/>
          <w:szCs w:val="19"/>
          <w:lang w:val="sk-SK" w:eastAsia="en-US"/>
        </w:rPr>
        <w:t>Problematika prekrývania sa výdavkov</w:t>
      </w:r>
      <w:bookmarkEnd w:id="179"/>
    </w:p>
    <w:p w14:paraId="7A55D07E" w14:textId="77777777" w:rsidR="00AE5A8F" w:rsidRPr="0073389C" w:rsidRDefault="00AE5A8F" w:rsidP="001F73A1">
      <w:pPr>
        <w:tabs>
          <w:tab w:val="left" w:pos="540"/>
        </w:tabs>
        <w:spacing w:before="120" w:after="120" w:line="288" w:lineRule="auto"/>
        <w:jc w:val="both"/>
      </w:pPr>
      <w:r w:rsidRPr="0073389C">
        <w:lastRenderedPageBreak/>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151D4D">
      <w:pPr>
        <w:pStyle w:val="Zkladntext"/>
        <w:numPr>
          <w:ilvl w:val="0"/>
          <w:numId w:val="81"/>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63"/>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64"/>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180" w:name="_Toc410907859"/>
      <w:bookmarkStart w:id="181" w:name="_Toc440372873"/>
      <w:bookmarkStart w:id="182" w:name="_Toc440636384"/>
      <w:r w:rsidRPr="0073389C">
        <w:rPr>
          <w:lang w:val="sk-SK"/>
        </w:rPr>
        <w:t>Postupy pri žiadosti o platbu</w:t>
      </w:r>
      <w:bookmarkEnd w:id="180"/>
      <w:bookmarkEnd w:id="181"/>
      <w:bookmarkEnd w:id="182"/>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5623CECA"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Pri jednotlivých systémoch financovania sa postupuje v súlade so SFR.</w:t>
      </w:r>
    </w:p>
    <w:p w14:paraId="7A55D08A" w14:textId="250D8C0D"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s výnimkou žiadosti o platbu – poskytnutie predfinancovania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B" w14:textId="12913CC0"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65"/>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66"/>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183" w:name="_Toc410907860"/>
      <w:bookmarkStart w:id="184" w:name="_Toc440372874"/>
      <w:bookmarkStart w:id="185" w:name="_Toc440636385"/>
      <w:r w:rsidRPr="0073389C">
        <w:rPr>
          <w:lang w:val="sk-SK"/>
        </w:rPr>
        <w:t>Špecifiká jednotlivých systémov financovania</w:t>
      </w:r>
      <w:bookmarkEnd w:id="183"/>
      <w:bookmarkEnd w:id="184"/>
      <w:bookmarkEnd w:id="185"/>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lastRenderedPageBreak/>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7A55D09C" w14:textId="77777777"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p>
    <w:p w14:paraId="7A55D09D" w14:textId="659CFA5C"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 xml:space="preserve">povinný odo dňa pripísania prostriedkov na jeho 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 pripísania týchto prostriedkov na jeho účet.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7A55D0A1" w14:textId="77777777" w:rsidR="00AE5A8F"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 </w:t>
      </w:r>
    </w:p>
    <w:p w14:paraId="363593F8" w14:textId="1C196C5B" w:rsidR="00AE1A0E" w:rsidRPr="00BB706D" w:rsidRDefault="00147E0C" w:rsidP="00147E0C">
      <w:pPr>
        <w:pStyle w:val="BodyText1"/>
        <w:spacing w:line="276" w:lineRule="auto"/>
        <w:jc w:val="both"/>
        <w:rPr>
          <w:rFonts w:cs="Arial"/>
          <w:color w:val="auto"/>
          <w:szCs w:val="19"/>
          <w:lang w:val="sk-SK"/>
        </w:rPr>
      </w:pPr>
      <w:r w:rsidRPr="00BB706D">
        <w:rPr>
          <w:rFonts w:cs="Arial"/>
          <w:color w:val="auto"/>
          <w:szCs w:val="19"/>
          <w:lang w:val="sk-SK"/>
        </w:rPr>
        <w:t>Nezúčtovaný rozdiel predfinancovania je prijímateľ povinný na základe vzájomnej komunikácie s </w:t>
      </w:r>
      <w:r>
        <w:rPr>
          <w:rFonts w:cs="Arial"/>
          <w:color w:val="auto"/>
          <w:szCs w:val="19"/>
          <w:lang w:val="sk-SK"/>
        </w:rPr>
        <w:t>poskytovateľom</w:t>
      </w:r>
      <w:r w:rsidRPr="00BB706D">
        <w:rPr>
          <w:rFonts w:cs="Arial"/>
          <w:color w:val="auto"/>
          <w:szCs w:val="19"/>
          <w:lang w:val="sk-SK"/>
        </w:rPr>
        <w:t xml:space="preserve"> vrátiť </w:t>
      </w:r>
      <w:r>
        <w:rPr>
          <w:rFonts w:cs="Arial"/>
          <w:color w:val="auto"/>
          <w:szCs w:val="19"/>
          <w:lang w:val="sk-SK"/>
        </w:rPr>
        <w:t>platobnej jednotke</w:t>
      </w:r>
      <w:r w:rsidRPr="00BB706D">
        <w:rPr>
          <w:rFonts w:cs="Arial"/>
          <w:color w:val="auto"/>
          <w:szCs w:val="19"/>
          <w:lang w:val="sk-SK"/>
        </w:rPr>
        <w:t xml:space="preserve"> bezodkladne, </w:t>
      </w:r>
      <w:r w:rsidRPr="00104006">
        <w:rPr>
          <w:rFonts w:cs="Arial"/>
          <w:b/>
          <w:color w:val="auto"/>
          <w:szCs w:val="19"/>
          <w:lang w:val="sk-SK"/>
        </w:rPr>
        <w:t>najneskôr do 5 pracovných dní</w:t>
      </w:r>
      <w:r w:rsidRPr="00BB706D">
        <w:rPr>
          <w:rFonts w:cs="Arial"/>
          <w:color w:val="auto"/>
          <w:szCs w:val="19"/>
          <w:lang w:val="sk-SK"/>
        </w:rPr>
        <w:t xml:space="preserve"> od ukončenia lehoty na zúčtovanie. Prijímateľ </w:t>
      </w:r>
      <w:r>
        <w:rPr>
          <w:rFonts w:cs="Arial"/>
          <w:color w:val="auto"/>
          <w:szCs w:val="19"/>
          <w:lang w:val="sk-SK"/>
        </w:rPr>
        <w:t xml:space="preserve">zároveň </w:t>
      </w:r>
      <w:r w:rsidRPr="00BB706D">
        <w:rPr>
          <w:rFonts w:cs="Arial"/>
          <w:color w:val="auto"/>
          <w:szCs w:val="19"/>
          <w:lang w:val="sk-SK"/>
        </w:rPr>
        <w:t xml:space="preserve">predloží </w:t>
      </w:r>
      <w:r>
        <w:rPr>
          <w:rFonts w:cs="Arial"/>
          <w:color w:val="auto"/>
          <w:szCs w:val="19"/>
          <w:lang w:val="sk-SK"/>
        </w:rPr>
        <w:t>poskytovateľovi</w:t>
      </w:r>
      <w:r w:rsidRPr="00BB706D">
        <w:rPr>
          <w:rFonts w:cs="Arial"/>
          <w:color w:val="auto"/>
          <w:szCs w:val="19"/>
          <w:lang w:val="sk-SK"/>
        </w:rPr>
        <w:t xml:space="preserve"> </w:t>
      </w:r>
      <w:r w:rsidR="00C04FC2">
        <w:rPr>
          <w:rFonts w:cs="Arial"/>
          <w:color w:val="auto"/>
          <w:szCs w:val="19"/>
          <w:lang w:val="sk-SK"/>
        </w:rPr>
        <w:t>výpis z bankového účtu potvrdzujúci úhradu/vytlačený aktivovaný ELÚR potvrdzujúci úpravu rozpočtu</w:t>
      </w:r>
      <w:r w:rsidR="00E00561">
        <w:rPr>
          <w:rFonts w:cs="Arial"/>
          <w:color w:val="auto"/>
          <w:szCs w:val="19"/>
          <w:lang w:val="sk-SK"/>
        </w:rPr>
        <w:t xml:space="preserve"> (v prípade prijímateľa – štátna rozpočtová organizácia)</w:t>
      </w:r>
      <w:r w:rsidRPr="00BB706D">
        <w:rPr>
          <w:rFonts w:cs="Arial"/>
          <w:color w:val="auto"/>
          <w:szCs w:val="19"/>
          <w:lang w:val="sk-SK"/>
        </w:rPr>
        <w:t xml:space="preserve">. </w:t>
      </w: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troch etapách – etape poskytnutia zálohovej platby, etape zúčtovania poskytnutej zálohovej platby a etape refundácie</w:t>
      </w:r>
      <w:r w:rsidR="006739C3" w:rsidRPr="0073389C">
        <w:t xml:space="preserve"> (okrem štátnych rozpočtových organizácií)</w:t>
      </w:r>
      <w:r w:rsidRPr="0073389C">
        <w:t>.</w:t>
      </w:r>
    </w:p>
    <w:p w14:paraId="7A55D0A4" w14:textId="77777777"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0A572CAF" w:rsidR="0042368D" w:rsidRPr="0073389C" w:rsidRDefault="00B25894" w:rsidP="00CF7FC1">
      <w:pPr>
        <w:tabs>
          <w:tab w:val="left" w:pos="360"/>
        </w:tabs>
        <w:autoSpaceDE w:val="0"/>
        <w:autoSpaceDN w:val="0"/>
        <w:adjustRightInd w:val="0"/>
        <w:spacing w:before="120" w:after="120" w:line="288" w:lineRule="auto"/>
        <w:jc w:val="both"/>
        <w:rPr>
          <w:b/>
        </w:rPr>
      </w:pPr>
      <w:r w:rsidRPr="0073389C">
        <w:t xml:space="preserve">Prijímateľ po začatí realizácie projektu predkladá žiadosť o platbu (poskytnutie zálohovej platby) v zmysle podmienok zmluvy o NFP, a to maximálne do výšky 40 % z relevantnej časti rozpočtu projektu </w:t>
      </w:r>
      <w:r w:rsidRPr="0073389C">
        <w:lastRenderedPageBreak/>
        <w:t>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67"/>
      </w:r>
      <w:r w:rsidR="00AE5A8F" w:rsidRPr="0073389C">
        <w:t>:</w:t>
      </w:r>
    </w:p>
    <w:p w14:paraId="77F4A561" w14:textId="67D74C28" w:rsidR="006B7BE8" w:rsidRPr="00561705" w:rsidRDefault="006B7BE8" w:rsidP="006B7BE8">
      <w:pPr>
        <w:autoSpaceDE w:val="0"/>
        <w:autoSpaceDN w:val="0"/>
        <w:adjustRightInd w:val="0"/>
        <w:spacing w:before="120" w:after="120"/>
        <w:jc w:val="both"/>
        <w:rPr>
          <w:ins w:id="186" w:author="Autor"/>
          <w:rFonts w:cs="Arial"/>
          <w:b/>
          <w:szCs w:val="16"/>
        </w:rPr>
      </w:pPr>
      <w:r>
        <w:rPr>
          <w:b/>
        </w:rPr>
        <w:t>Poskytnutie zálohovej platby</w:t>
      </w:r>
      <w:ins w:id="187" w:author="Autor">
        <w:r>
          <w:rPr>
            <w:b/>
          </w:rPr>
          <w:t xml:space="preserve"> pri systéme zálohových platieb ako aj pri k</w:t>
        </w:r>
        <w:r w:rsidRPr="00561705">
          <w:rPr>
            <w:rFonts w:cs="Arial"/>
            <w:b/>
            <w:szCs w:val="16"/>
          </w:rPr>
          <w:t>ombináci</w:t>
        </w:r>
        <w:r>
          <w:rPr>
            <w:rFonts w:cs="Arial"/>
            <w:b/>
            <w:szCs w:val="16"/>
          </w:rPr>
          <w:t>i</w:t>
        </w:r>
        <w:r w:rsidRPr="00561705">
          <w:rPr>
            <w:rFonts w:cs="Arial"/>
            <w:b/>
            <w:szCs w:val="16"/>
          </w:rPr>
          <w:t xml:space="preserve"> systému zálohových platieb a systému refundácie</w:t>
        </w:r>
      </w:ins>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3614987C" w14:textId="77777777" w:rsidR="00434F2E" w:rsidRDefault="00434F2E" w:rsidP="00151D4D">
      <w:pPr>
        <w:numPr>
          <w:ilvl w:val="0"/>
          <w:numId w:val="92"/>
        </w:numPr>
        <w:autoSpaceDE w:val="0"/>
        <w:autoSpaceDN w:val="0"/>
        <w:adjustRightInd w:val="0"/>
        <w:spacing w:before="120"/>
        <w:ind w:left="709" w:hanging="345"/>
        <w:jc w:val="both"/>
        <w:rPr>
          <w:rFonts w:cs="Arial"/>
          <w:szCs w:val="16"/>
        </w:rPr>
      </w:pPr>
      <w:r>
        <w:rPr>
          <w:rFonts w:cs="Arial"/>
          <w:szCs w:val="16"/>
        </w:rPr>
        <w:t>v prípade, ak plánovaná dĺžka realizácie projektu nepresahuje 12 mesiacov, výška zálohovej platby predstavuje maximálne 40 % oprávnených výdavkov rozpočtu projektu zodpovedajúcich podielu EÚ a štátneho rozpočtu na spolufinancovanie;</w:t>
      </w:r>
    </w:p>
    <w:p w14:paraId="6633F97D" w14:textId="24AF8283" w:rsidR="00434F2E" w:rsidRDefault="00434F2E" w:rsidP="00151D4D">
      <w:pPr>
        <w:numPr>
          <w:ilvl w:val="0"/>
          <w:numId w:val="92"/>
        </w:numPr>
        <w:autoSpaceDE w:val="0"/>
        <w:autoSpaceDN w:val="0"/>
        <w:adjustRightInd w:val="0"/>
        <w:spacing w:before="120"/>
        <w:ind w:left="709" w:hanging="345"/>
        <w:jc w:val="both"/>
        <w:rPr>
          <w:rFonts w:cs="Arial"/>
          <w:szCs w:val="16"/>
        </w:rPr>
      </w:pPr>
      <w:r>
        <w:rPr>
          <w:rFonts w:cs="Arial"/>
          <w:szCs w:val="16"/>
        </w:rPr>
        <w:t>v prípade, ak plánovaná dĺžka realizácie projektu presahuje 12 mesiacov, výška zálohovej platby sa vypočíta podľa nasledovného vzorca:</w:t>
      </w:r>
    </w:p>
    <w:p w14:paraId="5CF7ACDD" w14:textId="77777777" w:rsidR="00434F2E" w:rsidRPr="00434F2E" w:rsidRDefault="00434F2E" w:rsidP="00434F2E">
      <w:pPr>
        <w:autoSpaceDE w:val="0"/>
        <w:autoSpaceDN w:val="0"/>
        <w:adjustRightInd w:val="0"/>
        <w:spacing w:before="120"/>
        <w:ind w:left="709"/>
        <w:jc w:val="both"/>
        <w:rPr>
          <w:rFonts w:cs="Arial"/>
          <w:szCs w:val="16"/>
        </w:rPr>
      </w:pPr>
    </w:p>
    <w:tbl>
      <w:tblPr>
        <w:tblW w:w="8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567"/>
        <w:gridCol w:w="937"/>
        <w:gridCol w:w="470"/>
        <w:gridCol w:w="2964"/>
        <w:gridCol w:w="376"/>
        <w:gridCol w:w="640"/>
      </w:tblGrid>
      <w:tr w:rsidR="00AE5A8F" w:rsidRPr="0073389C" w14:paraId="7A55D0B0" w14:textId="77777777" w:rsidTr="000D5577">
        <w:trPr>
          <w:trHeight w:val="279"/>
          <w:jc w:val="center"/>
        </w:trPr>
        <w:tc>
          <w:tcPr>
            <w:tcW w:w="2338" w:type="dxa"/>
            <w:vMerge w:val="restart"/>
            <w:tcBorders>
              <w:top w:val="single" w:sz="4" w:space="0" w:color="9ACD66"/>
              <w:left w:val="single" w:sz="4" w:space="0" w:color="9ACD66"/>
              <w:bottom w:val="nil"/>
              <w:right w:val="nil"/>
            </w:tcBorders>
            <w:vAlign w:val="center"/>
          </w:tcPr>
          <w:p w14:paraId="7A55D0A9" w14:textId="77777777" w:rsidR="00AE5A8F" w:rsidRPr="0073389C" w:rsidRDefault="00AE5A8F" w:rsidP="00CF7FC1">
            <w:pPr>
              <w:autoSpaceDE w:val="0"/>
              <w:autoSpaceDN w:val="0"/>
              <w:adjustRightInd w:val="0"/>
              <w:spacing w:before="120" w:after="120" w:line="288" w:lineRule="auto"/>
            </w:pPr>
            <w:r w:rsidRPr="0073389C">
              <w:t>maximálna výška poskytnutej zálohovej platby</w:t>
            </w:r>
          </w:p>
        </w:tc>
        <w:tc>
          <w:tcPr>
            <w:tcW w:w="567" w:type="dxa"/>
            <w:vMerge w:val="restart"/>
            <w:tcBorders>
              <w:top w:val="single" w:sz="4" w:space="0" w:color="9ACD66"/>
              <w:left w:val="nil"/>
              <w:bottom w:val="nil"/>
              <w:right w:val="nil"/>
            </w:tcBorders>
            <w:vAlign w:val="center"/>
          </w:tcPr>
          <w:p w14:paraId="7A55D0AA" w14:textId="77777777" w:rsidR="00AE5A8F" w:rsidRPr="0073389C" w:rsidRDefault="00AE5A8F" w:rsidP="00CF7FC1">
            <w:pPr>
              <w:autoSpaceDE w:val="0"/>
              <w:autoSpaceDN w:val="0"/>
              <w:adjustRightInd w:val="0"/>
              <w:spacing w:before="120" w:after="120" w:line="288" w:lineRule="auto"/>
            </w:pPr>
            <w:r w:rsidRPr="0073389C">
              <w:t>=</w:t>
            </w:r>
          </w:p>
        </w:tc>
        <w:tc>
          <w:tcPr>
            <w:tcW w:w="937" w:type="dxa"/>
            <w:vMerge w:val="restart"/>
            <w:tcBorders>
              <w:top w:val="single" w:sz="4" w:space="0" w:color="9ACD66"/>
              <w:left w:val="nil"/>
              <w:bottom w:val="nil"/>
              <w:right w:val="nil"/>
            </w:tcBorders>
            <w:vAlign w:val="center"/>
          </w:tcPr>
          <w:p w14:paraId="7A55D0AB" w14:textId="77777777" w:rsidR="00AE5A8F" w:rsidRPr="0073389C" w:rsidRDefault="00AE5A8F" w:rsidP="00CF7FC1">
            <w:pPr>
              <w:autoSpaceDE w:val="0"/>
              <w:autoSpaceDN w:val="0"/>
              <w:adjustRightInd w:val="0"/>
              <w:spacing w:before="120" w:after="120" w:line="288" w:lineRule="auto"/>
            </w:pPr>
            <w:r w:rsidRPr="0073389C">
              <w:t>0,4</w:t>
            </w:r>
          </w:p>
        </w:tc>
        <w:tc>
          <w:tcPr>
            <w:tcW w:w="470" w:type="dxa"/>
            <w:vMerge w:val="restart"/>
            <w:tcBorders>
              <w:top w:val="single" w:sz="4" w:space="0" w:color="9ACD66"/>
              <w:left w:val="nil"/>
              <w:bottom w:val="nil"/>
              <w:right w:val="nil"/>
            </w:tcBorders>
            <w:vAlign w:val="center"/>
          </w:tcPr>
          <w:p w14:paraId="7A55D0AC" w14:textId="77777777" w:rsidR="00AE5A8F" w:rsidRPr="0073389C" w:rsidRDefault="00AE5A8F" w:rsidP="00CF7FC1">
            <w:pPr>
              <w:autoSpaceDE w:val="0"/>
              <w:autoSpaceDN w:val="0"/>
              <w:adjustRightInd w:val="0"/>
              <w:spacing w:before="120" w:after="120" w:line="288" w:lineRule="auto"/>
            </w:pPr>
            <w:r w:rsidRPr="0073389C">
              <w:t>x</w:t>
            </w:r>
          </w:p>
        </w:tc>
        <w:tc>
          <w:tcPr>
            <w:tcW w:w="2964" w:type="dxa"/>
            <w:tcBorders>
              <w:top w:val="single" w:sz="4" w:space="0" w:color="9ACD66"/>
              <w:left w:val="nil"/>
              <w:right w:val="nil"/>
            </w:tcBorders>
            <w:vAlign w:val="center"/>
          </w:tcPr>
          <w:p w14:paraId="7A55D0AD" w14:textId="77777777" w:rsidR="00AE5A8F" w:rsidRPr="0073389C" w:rsidRDefault="00AE5A8F" w:rsidP="00CF7FC1">
            <w:pPr>
              <w:autoSpaceDE w:val="0"/>
              <w:autoSpaceDN w:val="0"/>
              <w:adjustRightInd w:val="0"/>
              <w:spacing w:before="120" w:after="120" w:line="288" w:lineRule="auto"/>
              <w:jc w:val="center"/>
            </w:pPr>
            <w:r w:rsidRPr="0073389C">
              <w:t>celková suma NFP</w:t>
            </w:r>
          </w:p>
        </w:tc>
        <w:tc>
          <w:tcPr>
            <w:tcW w:w="376" w:type="dxa"/>
            <w:vMerge w:val="restart"/>
            <w:tcBorders>
              <w:top w:val="single" w:sz="4" w:space="0" w:color="9ACD66"/>
              <w:left w:val="nil"/>
              <w:bottom w:val="nil"/>
              <w:right w:val="nil"/>
            </w:tcBorders>
            <w:vAlign w:val="center"/>
          </w:tcPr>
          <w:p w14:paraId="7A55D0AE" w14:textId="77777777" w:rsidR="00AE5A8F" w:rsidRPr="0073389C" w:rsidRDefault="00AE5A8F" w:rsidP="00CF7FC1">
            <w:pPr>
              <w:autoSpaceDE w:val="0"/>
              <w:autoSpaceDN w:val="0"/>
              <w:adjustRightInd w:val="0"/>
              <w:spacing w:before="120" w:after="120" w:line="288" w:lineRule="auto"/>
            </w:pPr>
            <w:r w:rsidRPr="0073389C">
              <w:t>x</w:t>
            </w:r>
          </w:p>
        </w:tc>
        <w:tc>
          <w:tcPr>
            <w:tcW w:w="640" w:type="dxa"/>
            <w:vMerge w:val="restart"/>
            <w:tcBorders>
              <w:top w:val="single" w:sz="4" w:space="0" w:color="9ACD66"/>
              <w:left w:val="nil"/>
              <w:bottom w:val="nil"/>
              <w:right w:val="single" w:sz="4" w:space="0" w:color="9ACD66"/>
            </w:tcBorders>
            <w:vAlign w:val="center"/>
          </w:tcPr>
          <w:p w14:paraId="7A55D0AF" w14:textId="77777777" w:rsidR="00AE5A8F" w:rsidRPr="0073389C" w:rsidRDefault="00AE5A8F" w:rsidP="00CF7FC1">
            <w:pPr>
              <w:autoSpaceDE w:val="0"/>
              <w:autoSpaceDN w:val="0"/>
              <w:adjustRightInd w:val="0"/>
              <w:spacing w:before="120" w:after="120" w:line="288" w:lineRule="auto"/>
            </w:pPr>
            <w:r w:rsidRPr="0073389C">
              <w:t>12</w:t>
            </w:r>
          </w:p>
        </w:tc>
      </w:tr>
      <w:tr w:rsidR="00AE5A8F" w:rsidRPr="0073389C" w14:paraId="7A55D0B8" w14:textId="77777777" w:rsidTr="000D5577">
        <w:trPr>
          <w:trHeight w:val="305"/>
          <w:jc w:val="center"/>
        </w:trPr>
        <w:tc>
          <w:tcPr>
            <w:tcW w:w="2338" w:type="dxa"/>
            <w:vMerge/>
            <w:tcBorders>
              <w:top w:val="nil"/>
              <w:left w:val="single" w:sz="4" w:space="0" w:color="9ACD66"/>
              <w:bottom w:val="single" w:sz="4" w:space="0" w:color="9ACD66"/>
              <w:right w:val="nil"/>
            </w:tcBorders>
            <w:vAlign w:val="center"/>
          </w:tcPr>
          <w:p w14:paraId="7A55D0B1" w14:textId="77777777" w:rsidR="00AE5A8F" w:rsidRPr="0073389C" w:rsidRDefault="00AE5A8F" w:rsidP="00CF7FC1">
            <w:pPr>
              <w:autoSpaceDE w:val="0"/>
              <w:autoSpaceDN w:val="0"/>
              <w:adjustRightInd w:val="0"/>
              <w:spacing w:before="120" w:after="120" w:line="288" w:lineRule="auto"/>
              <w:rPr>
                <w:color w:val="FF0000"/>
              </w:rPr>
            </w:pPr>
          </w:p>
        </w:tc>
        <w:tc>
          <w:tcPr>
            <w:tcW w:w="567" w:type="dxa"/>
            <w:vMerge/>
            <w:tcBorders>
              <w:top w:val="nil"/>
              <w:left w:val="nil"/>
              <w:bottom w:val="single" w:sz="4" w:space="0" w:color="9ACD66"/>
              <w:right w:val="nil"/>
            </w:tcBorders>
            <w:vAlign w:val="center"/>
          </w:tcPr>
          <w:p w14:paraId="7A55D0B2" w14:textId="77777777" w:rsidR="00AE5A8F" w:rsidRPr="0073389C" w:rsidRDefault="00AE5A8F" w:rsidP="00CF7FC1">
            <w:pPr>
              <w:autoSpaceDE w:val="0"/>
              <w:autoSpaceDN w:val="0"/>
              <w:adjustRightInd w:val="0"/>
              <w:spacing w:before="120" w:after="120" w:line="288" w:lineRule="auto"/>
              <w:rPr>
                <w:color w:val="FF0000"/>
              </w:rPr>
            </w:pPr>
          </w:p>
        </w:tc>
        <w:tc>
          <w:tcPr>
            <w:tcW w:w="937" w:type="dxa"/>
            <w:vMerge/>
            <w:tcBorders>
              <w:top w:val="nil"/>
              <w:left w:val="nil"/>
              <w:bottom w:val="single" w:sz="4" w:space="0" w:color="9ACD66"/>
              <w:right w:val="nil"/>
            </w:tcBorders>
            <w:vAlign w:val="center"/>
          </w:tcPr>
          <w:p w14:paraId="7A55D0B3" w14:textId="77777777" w:rsidR="00AE5A8F" w:rsidRPr="0073389C" w:rsidRDefault="00AE5A8F" w:rsidP="00CF7FC1">
            <w:pPr>
              <w:autoSpaceDE w:val="0"/>
              <w:autoSpaceDN w:val="0"/>
              <w:adjustRightInd w:val="0"/>
              <w:spacing w:before="120" w:after="120" w:line="288" w:lineRule="auto"/>
              <w:rPr>
                <w:color w:val="FF0000"/>
              </w:rPr>
            </w:pPr>
          </w:p>
        </w:tc>
        <w:tc>
          <w:tcPr>
            <w:tcW w:w="470" w:type="dxa"/>
            <w:vMerge/>
            <w:tcBorders>
              <w:top w:val="nil"/>
              <w:left w:val="nil"/>
              <w:bottom w:val="single" w:sz="4" w:space="0" w:color="9ACD66"/>
              <w:right w:val="nil"/>
            </w:tcBorders>
            <w:vAlign w:val="center"/>
          </w:tcPr>
          <w:p w14:paraId="7A55D0B4" w14:textId="77777777" w:rsidR="00AE5A8F" w:rsidRPr="0073389C" w:rsidRDefault="00AE5A8F" w:rsidP="00CF7FC1">
            <w:pPr>
              <w:autoSpaceDE w:val="0"/>
              <w:autoSpaceDN w:val="0"/>
              <w:adjustRightInd w:val="0"/>
              <w:spacing w:before="120" w:after="120" w:line="288" w:lineRule="auto"/>
              <w:rPr>
                <w:color w:val="FF0000"/>
              </w:rPr>
            </w:pPr>
          </w:p>
        </w:tc>
        <w:tc>
          <w:tcPr>
            <w:tcW w:w="2964" w:type="dxa"/>
            <w:tcBorders>
              <w:left w:val="nil"/>
              <w:bottom w:val="single" w:sz="4" w:space="0" w:color="9ACD66"/>
              <w:right w:val="nil"/>
            </w:tcBorders>
            <w:vAlign w:val="center"/>
          </w:tcPr>
          <w:p w14:paraId="7A55D0B5" w14:textId="77777777" w:rsidR="00AE5A8F" w:rsidRPr="0073389C" w:rsidRDefault="00AE5A8F" w:rsidP="00CF7FC1">
            <w:pPr>
              <w:autoSpaceDE w:val="0"/>
              <w:autoSpaceDN w:val="0"/>
              <w:adjustRightInd w:val="0"/>
              <w:spacing w:before="120" w:after="120" w:line="288" w:lineRule="auto"/>
              <w:jc w:val="center"/>
            </w:pPr>
            <w:r w:rsidRPr="0073389C">
              <w:t>celkový počet mesiacov realizácie</w:t>
            </w:r>
          </w:p>
        </w:tc>
        <w:tc>
          <w:tcPr>
            <w:tcW w:w="376" w:type="dxa"/>
            <w:vMerge/>
            <w:tcBorders>
              <w:top w:val="nil"/>
              <w:left w:val="nil"/>
              <w:bottom w:val="single" w:sz="4" w:space="0" w:color="9ACD66"/>
              <w:right w:val="nil"/>
            </w:tcBorders>
            <w:vAlign w:val="center"/>
          </w:tcPr>
          <w:p w14:paraId="7A55D0B6" w14:textId="77777777" w:rsidR="00AE5A8F" w:rsidRPr="0073389C" w:rsidRDefault="00AE5A8F" w:rsidP="00CF7FC1">
            <w:pPr>
              <w:autoSpaceDE w:val="0"/>
              <w:autoSpaceDN w:val="0"/>
              <w:adjustRightInd w:val="0"/>
              <w:spacing w:before="120" w:after="120" w:line="288" w:lineRule="auto"/>
              <w:rPr>
                <w:color w:val="FF0000"/>
              </w:rPr>
            </w:pPr>
          </w:p>
        </w:tc>
        <w:tc>
          <w:tcPr>
            <w:tcW w:w="640" w:type="dxa"/>
            <w:vMerge/>
            <w:tcBorders>
              <w:top w:val="nil"/>
              <w:left w:val="nil"/>
              <w:bottom w:val="single" w:sz="4" w:space="0" w:color="9ACD66"/>
              <w:right w:val="single" w:sz="4" w:space="0" w:color="9ACD66"/>
            </w:tcBorders>
            <w:vAlign w:val="center"/>
          </w:tcPr>
          <w:p w14:paraId="7A55D0B7" w14:textId="77777777" w:rsidR="00AE5A8F" w:rsidRPr="0073389C" w:rsidRDefault="00AE5A8F" w:rsidP="00CF7FC1">
            <w:pPr>
              <w:autoSpaceDE w:val="0"/>
              <w:autoSpaceDN w:val="0"/>
              <w:adjustRightInd w:val="0"/>
              <w:spacing w:before="120" w:after="120" w:line="288" w:lineRule="auto"/>
              <w:rPr>
                <w:color w:val="FF0000"/>
              </w:rPr>
            </w:pPr>
          </w:p>
        </w:tc>
      </w:tr>
    </w:tbl>
    <w:p w14:paraId="7A55D0B9" w14:textId="356A8BAF" w:rsidR="000D5577"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pPr>
      <w:r w:rsidRPr="0073389C">
        <w:rPr>
          <w:b/>
          <w:i/>
        </w:rPr>
        <w:t>Príklad</w:t>
      </w:r>
      <w:r w:rsidR="00C71D02">
        <w:t>:</w:t>
      </w:r>
    </w:p>
    <w:p w14:paraId="7A55D0BA" w14:textId="77777777" w:rsidR="00A672C4"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pPr>
      <w:r w:rsidRPr="0073389C">
        <w:t xml:space="preserve">Celková suma NFP je </w:t>
      </w:r>
      <w:r w:rsidRPr="0073389C">
        <w:rPr>
          <w:b/>
        </w:rPr>
        <w:t>150</w:t>
      </w:r>
      <w:r w:rsidR="00FA7852" w:rsidRPr="0073389C">
        <w:rPr>
          <w:b/>
        </w:rPr>
        <w:t xml:space="preserve"> </w:t>
      </w:r>
      <w:r w:rsidRPr="0073389C">
        <w:rPr>
          <w:b/>
        </w:rPr>
        <w:t>000€</w:t>
      </w:r>
      <w:r w:rsidRPr="0073389C">
        <w:t xml:space="preserve"> a projekt sa bude realizovať </w:t>
      </w:r>
      <w:r w:rsidRPr="0073389C">
        <w:rPr>
          <w:b/>
        </w:rPr>
        <w:t>24 mesiacov</w:t>
      </w:r>
      <w:r w:rsidRPr="0073389C">
        <w:t>.</w:t>
      </w:r>
    </w:p>
    <w:p w14:paraId="7A55D0BB" w14:textId="77777777" w:rsidR="00F5089A"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rPr>
          <w:b/>
        </w:rPr>
      </w:pPr>
      <w:r w:rsidRPr="0073389C">
        <w:t>Výška maximálnej poskytnutej zálohovej platby bude:</w:t>
      </w:r>
      <w:r w:rsidR="000D5577" w:rsidRPr="0073389C">
        <w:t xml:space="preserve"> </w:t>
      </w:r>
      <w:r w:rsidRPr="0073389C">
        <w:t xml:space="preserve"> 0,4 x (150</w:t>
      </w:r>
      <w:r w:rsidR="00FA7852" w:rsidRPr="0073389C">
        <w:t xml:space="preserve"> </w:t>
      </w:r>
      <w:r w:rsidRPr="0073389C">
        <w:t xml:space="preserve">000 / 24) x12 = </w:t>
      </w:r>
      <w:r w:rsidRPr="0073389C">
        <w:rPr>
          <w:b/>
        </w:rPr>
        <w:t>30</w:t>
      </w:r>
      <w:r w:rsidR="00FA7852" w:rsidRPr="0073389C">
        <w:rPr>
          <w:b/>
        </w:rPr>
        <w:t xml:space="preserve"> </w:t>
      </w:r>
      <w:r w:rsidRPr="0073389C">
        <w:rPr>
          <w:b/>
        </w:rPr>
        <w:t>000€</w:t>
      </w:r>
    </w:p>
    <w:p w14:paraId="7A55D0BC" w14:textId="598385FA" w:rsidR="006739C3" w:rsidRPr="0073389C" w:rsidRDefault="006739C3" w:rsidP="00CF7FC1">
      <w:pPr>
        <w:tabs>
          <w:tab w:val="left" w:pos="360"/>
        </w:tabs>
        <w:autoSpaceDE w:val="0"/>
        <w:autoSpaceDN w:val="0"/>
        <w:adjustRightInd w:val="0"/>
        <w:spacing w:before="120" w:after="120" w:line="288" w:lineRule="auto"/>
        <w:jc w:val="both"/>
        <w:rPr>
          <w:b/>
        </w:rPr>
      </w:pPr>
      <w:r w:rsidRPr="0073389C">
        <w:rPr>
          <w:b/>
        </w:rPr>
        <w:t xml:space="preserve">Poskytnutie zálohovej platby štátnej rozpočtovej organizácii pri využití kombinácie systému zálohových platieb, </w:t>
      </w:r>
      <w:ins w:id="188" w:author="Autor">
        <w:r w:rsidR="006B7BE8" w:rsidRPr="0073389C">
          <w:rPr>
            <w:b/>
          </w:rPr>
          <w:t xml:space="preserve">systému refundácie </w:t>
        </w:r>
        <w:r w:rsidR="006B7BE8">
          <w:rPr>
            <w:b/>
          </w:rPr>
          <w:t xml:space="preserve">a </w:t>
        </w:r>
      </w:ins>
      <w:r w:rsidRPr="0073389C">
        <w:rPr>
          <w:b/>
        </w:rPr>
        <w:t>systému predfinancovania</w:t>
      </w:r>
    </w:p>
    <w:p w14:paraId="7A55D0BD" w14:textId="77777777" w:rsidR="006739C3" w:rsidRPr="0073389C" w:rsidRDefault="006739C3" w:rsidP="00CF7FC1">
      <w:pPr>
        <w:autoSpaceDE w:val="0"/>
        <w:autoSpaceDN w:val="0"/>
        <w:adjustRightInd w:val="0"/>
        <w:spacing w:before="120" w:after="120" w:line="288" w:lineRule="auto"/>
        <w:jc w:val="both"/>
      </w:pPr>
      <w:r w:rsidRPr="0073389C">
        <w:t>V prípade kombinácie systému zálohových platieb, systému refundácie a systému predfinancovania sa výška maximálnej zálohovej platby vypočíta nasledovne:</w:t>
      </w:r>
    </w:p>
    <w:p w14:paraId="7A55D0BE" w14:textId="4D1629E4" w:rsidR="006739C3" w:rsidRPr="0073389C" w:rsidRDefault="006739C3" w:rsidP="000A3F94">
      <w:pPr>
        <w:pStyle w:val="Bulletslevel2"/>
        <w:spacing w:after="120" w:line="288" w:lineRule="auto"/>
        <w:ind w:left="567" w:hanging="283"/>
        <w:jc w:val="both"/>
        <w:rPr>
          <w:lang w:val="sk-SK"/>
        </w:rPr>
      </w:pPr>
      <w:r w:rsidRPr="0073389C">
        <w:rPr>
          <w:lang w:val="sk-SK"/>
        </w:rPr>
        <w:t>z celkovej sumy (súčtu súm) identifikovaných typov oprávnených výdavkov (rozpočtových položiek projektu jednoznačne určených na financovanie výlučne systémom zálohovej platby) v relevantnom roku realizácie projektu do výšky maximálne 40 % z relevantnej časti rozpočtu projektu (v danom prípade sa pri výpočte zálohovej platby za relevantnú časť rozpočtu projektu považuje suma identifikovaných oprávnených výdavkov jednoznačne určených na financovanie výlučne systémom zálohovej platby, zohľadňujúc aktuálny stav už vyčerpaných finančných prostriedkov na predmetných položkách projektu) vo výške prostriedkov zodpovedajúcich podielu prostriedkov EÚ a </w:t>
      </w:r>
      <w:r w:rsidR="00BB1F0F">
        <w:rPr>
          <w:lang w:val="sk-SK"/>
        </w:rPr>
        <w:t xml:space="preserve">ŠR </w:t>
      </w:r>
      <w:r w:rsidRPr="0073389C">
        <w:rPr>
          <w:lang w:val="sk-SK"/>
        </w:rPr>
        <w:t>na spolufinancovanie.</w:t>
      </w:r>
    </w:p>
    <w:tbl>
      <w:tblPr>
        <w:tblW w:w="8931" w:type="dxa"/>
        <w:tblInd w:w="108" w:type="dxa"/>
        <w:tblBorders>
          <w:top w:val="single" w:sz="4" w:space="0" w:color="9ACD66"/>
          <w:left w:val="single" w:sz="4" w:space="0" w:color="9ACD66"/>
          <w:bottom w:val="single" w:sz="4" w:space="0" w:color="9ACD66"/>
          <w:right w:val="single" w:sz="4" w:space="0" w:color="9ACD66"/>
        </w:tblBorders>
        <w:tblLook w:val="04A0" w:firstRow="1" w:lastRow="0" w:firstColumn="1" w:lastColumn="0" w:noHBand="0" w:noVBand="1"/>
      </w:tblPr>
      <w:tblGrid>
        <w:gridCol w:w="2734"/>
        <w:gridCol w:w="567"/>
        <w:gridCol w:w="937"/>
        <w:gridCol w:w="470"/>
        <w:gridCol w:w="4223"/>
      </w:tblGrid>
      <w:tr w:rsidR="006739C3" w:rsidRPr="0073389C" w14:paraId="7A55D0C5" w14:textId="77777777" w:rsidTr="00CF7FC1">
        <w:trPr>
          <w:trHeight w:val="1694"/>
        </w:trPr>
        <w:tc>
          <w:tcPr>
            <w:tcW w:w="2734" w:type="dxa"/>
            <w:shd w:val="clear" w:color="auto" w:fill="FFFFFF"/>
            <w:vAlign w:val="center"/>
          </w:tcPr>
          <w:p w14:paraId="7A55D0BF" w14:textId="165E97EF" w:rsidR="006739C3" w:rsidRPr="0073389C" w:rsidRDefault="00FD0603" w:rsidP="00CF7FC1">
            <w:pPr>
              <w:autoSpaceDE w:val="0"/>
              <w:autoSpaceDN w:val="0"/>
              <w:adjustRightInd w:val="0"/>
              <w:spacing w:before="120" w:after="120" w:line="288" w:lineRule="auto"/>
              <w:jc w:val="center"/>
            </w:pPr>
            <w:r>
              <w:t>m</w:t>
            </w:r>
            <w:r w:rsidR="006739C3" w:rsidRPr="0073389C">
              <w:t>aximálna výška poskytnutej zálohovej platby</w:t>
            </w:r>
          </w:p>
        </w:tc>
        <w:tc>
          <w:tcPr>
            <w:tcW w:w="567" w:type="dxa"/>
            <w:shd w:val="clear" w:color="auto" w:fill="FFFFFF"/>
            <w:vAlign w:val="center"/>
          </w:tcPr>
          <w:p w14:paraId="7A55D0C0" w14:textId="77777777" w:rsidR="006739C3" w:rsidRPr="0073389C" w:rsidRDefault="006739C3" w:rsidP="00CF7FC1">
            <w:pPr>
              <w:autoSpaceDE w:val="0"/>
              <w:autoSpaceDN w:val="0"/>
              <w:adjustRightInd w:val="0"/>
              <w:spacing w:before="120" w:after="120" w:line="288" w:lineRule="auto"/>
              <w:jc w:val="center"/>
            </w:pPr>
            <w:r w:rsidRPr="0073389C">
              <w:t>=</w:t>
            </w:r>
          </w:p>
        </w:tc>
        <w:tc>
          <w:tcPr>
            <w:tcW w:w="937" w:type="dxa"/>
            <w:shd w:val="clear" w:color="auto" w:fill="FFFFFF"/>
            <w:vAlign w:val="center"/>
          </w:tcPr>
          <w:p w14:paraId="7A55D0C1" w14:textId="77777777" w:rsidR="006739C3" w:rsidRPr="0073389C" w:rsidRDefault="006739C3" w:rsidP="00CF7FC1">
            <w:pPr>
              <w:autoSpaceDE w:val="0"/>
              <w:autoSpaceDN w:val="0"/>
              <w:adjustRightInd w:val="0"/>
              <w:spacing w:before="120" w:after="120" w:line="288" w:lineRule="auto"/>
              <w:jc w:val="center"/>
            </w:pPr>
            <w:r w:rsidRPr="0073389C">
              <w:t>0,4</w:t>
            </w:r>
          </w:p>
        </w:tc>
        <w:tc>
          <w:tcPr>
            <w:tcW w:w="470" w:type="dxa"/>
            <w:shd w:val="clear" w:color="auto" w:fill="FFFFFF"/>
            <w:vAlign w:val="center"/>
          </w:tcPr>
          <w:p w14:paraId="7A55D0C2" w14:textId="77777777" w:rsidR="006739C3" w:rsidRPr="0073389C" w:rsidRDefault="006739C3" w:rsidP="00CF7FC1">
            <w:pPr>
              <w:autoSpaceDE w:val="0"/>
              <w:autoSpaceDN w:val="0"/>
              <w:adjustRightInd w:val="0"/>
              <w:spacing w:before="120" w:after="120" w:line="288" w:lineRule="auto"/>
              <w:jc w:val="center"/>
            </w:pPr>
            <w:r w:rsidRPr="0073389C">
              <w:t>X</w:t>
            </w:r>
          </w:p>
        </w:tc>
        <w:tc>
          <w:tcPr>
            <w:tcW w:w="4223" w:type="dxa"/>
            <w:shd w:val="clear" w:color="auto" w:fill="FFFFFF"/>
            <w:vAlign w:val="center"/>
          </w:tcPr>
          <w:p w14:paraId="7A55D0C3" w14:textId="77777777" w:rsidR="006739C3" w:rsidRPr="0073389C" w:rsidRDefault="006739C3" w:rsidP="00CF7FC1">
            <w:pPr>
              <w:tabs>
                <w:tab w:val="left" w:pos="720"/>
              </w:tabs>
              <w:autoSpaceDE w:val="0"/>
              <w:autoSpaceDN w:val="0"/>
              <w:adjustRightInd w:val="0"/>
              <w:spacing w:before="120" w:after="120" w:line="288" w:lineRule="auto"/>
              <w:jc w:val="center"/>
            </w:pPr>
            <w:r w:rsidRPr="0073389C">
              <w:t>celková suma identifikovaných typov oprávnených výdavkov (rozpočtových položiek projektu, ktoré sú jednoznačne určené na financovanie výlučne systémom zálohovej platby, zohľadňujúc aktuálny stav už vyčerpaných finančných prostriedkov na predmetných položkách projektu) v relevantnom roku realizácie projektu</w:t>
            </w:r>
          </w:p>
          <w:p w14:paraId="7A55D0C4" w14:textId="6651E53F" w:rsidR="006739C3" w:rsidRPr="0073389C" w:rsidRDefault="006739C3" w:rsidP="00CF7FC1">
            <w:pPr>
              <w:autoSpaceDE w:val="0"/>
              <w:autoSpaceDN w:val="0"/>
              <w:adjustRightInd w:val="0"/>
              <w:spacing w:before="120" w:after="120" w:line="288" w:lineRule="auto"/>
              <w:jc w:val="center"/>
            </w:pPr>
            <w:r w:rsidRPr="0073389C">
              <w:t>(vo výške prostriedkov zodpovedajúcich podielu prostriedkov EÚ a </w:t>
            </w:r>
            <w:r w:rsidR="00BB1F0F">
              <w:t>ŠR</w:t>
            </w:r>
            <w:r w:rsidRPr="0073389C">
              <w:t xml:space="preserve"> </w:t>
            </w:r>
            <w:r w:rsidRPr="0073389C">
              <w:lastRenderedPageBreak/>
              <w:t>na spolufinancovanie)</w:t>
            </w:r>
          </w:p>
        </w:tc>
      </w:tr>
    </w:tbl>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7777777"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p>
    <w:p w14:paraId="7A55D0C8" w14:textId="6ED47E6C" w:rsidR="003D2459" w:rsidRPr="0073389C" w:rsidRDefault="003D2459" w:rsidP="00CF7FC1">
      <w:pPr>
        <w:tabs>
          <w:tab w:val="left" w:pos="360"/>
        </w:tabs>
        <w:autoSpaceDE w:val="0"/>
        <w:autoSpaceDN w:val="0"/>
        <w:adjustRightInd w:val="0"/>
        <w:spacing w:before="120" w:after="120" w:line="288" w:lineRule="auto"/>
        <w:jc w:val="both"/>
      </w:pPr>
      <w:r w:rsidRPr="0073389C">
        <w:t xml:space="preserve">Prijímateľ je oprávnený požiadať o ďalšiu zálohovú platbu </w:t>
      </w:r>
      <w:r w:rsidR="006F4668" w:rsidRPr="0073389C">
        <w:t>najskôr súčasne s podaním žiadosti o platbu (zúčtovanie zálohovej platby).</w:t>
      </w:r>
      <w:r w:rsidR="002647D2" w:rsidRPr="0073389C">
        <w:t xml:space="preserve"> </w:t>
      </w:r>
      <w:r w:rsidRPr="0073389C">
        <w:t>V prípade, ak predchádzajúca zálohová platba nebola poskytnutá v maximálnej možnej výške, prijímateľ môže požiadať o ďalšiu zálohovú platbu vo výške súčtu schválených prostriedkov EÚ a </w:t>
      </w:r>
      <w:r w:rsidR="00394BCE">
        <w:t>ŠR</w:t>
      </w:r>
      <w:r w:rsidRPr="0073389C">
        <w:t xml:space="preserve"> na spolufinancovanie a sumy rovnajúcej sa rozdielu maximálnej výšky zálohovej platby a predchádzajúcej poskytnutej zálohovej platby. Súčet týchto prostriedkov, a teda výška poskytnutej zálohovej platby je maximálne 40 % relevantnej časti rozpočtu projektu zodpovedajúcim 12 mesiacom realizácie aktivít projektu. </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v určenej lehote, je riadiaci orgán z objektívnych dôvodov oprávnený rozhodnúť, že o sumu </w:t>
      </w:r>
      <w:r w:rsidRPr="0073389C">
        <w:lastRenderedPageBreak/>
        <w:t>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73389C">
        <w:rPr>
          <w:b/>
        </w:rPr>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151D4D">
      <w:pPr>
        <w:pStyle w:val="Odsekzoznamu"/>
        <w:numPr>
          <w:ilvl w:val="1"/>
          <w:numId w:val="57"/>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151D4D">
      <w:pPr>
        <w:numPr>
          <w:ilvl w:val="1"/>
          <w:numId w:val="57"/>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6" w14:textId="7DDAFB47" w:rsidR="00C37A90" w:rsidRPr="0073389C" w:rsidRDefault="00C37A90"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Zálohové platby sa týmto spôsobom poskytujú až do momentu dosiahnutia maximálne 95 % NFP na projekt (v</w:t>
      </w:r>
      <w:r w:rsidRPr="0073389C">
        <w:rPr>
          <w:rFonts w:cs="Arial"/>
          <w:szCs w:val="19"/>
          <w:lang w:val="sk-SK"/>
        </w:rPr>
        <w:t> </w:t>
      </w:r>
      <w:r w:rsidRPr="0073389C">
        <w:rPr>
          <w:rFonts w:ascii="Arial" w:hAnsi="Arial" w:cs="Arial"/>
          <w:sz w:val="19"/>
          <w:szCs w:val="19"/>
          <w:lang w:val="sk-SK"/>
        </w:rPr>
        <w:t>prípade štátnych rozpočtových organizácií sa zálohové platby poskytujú až do momentu dosiahnutia maximálne 100 % celkových oprávnených výdavkov)</w:t>
      </w:r>
      <w:r w:rsidRPr="0073389C">
        <w:rPr>
          <w:rFonts w:cs="Arial"/>
          <w:szCs w:val="16"/>
          <w:lang w:val="sk-SK"/>
        </w:rPr>
        <w:t xml:space="preserve"> </w:t>
      </w:r>
      <w:r w:rsidRPr="0073389C">
        <w:rPr>
          <w:rFonts w:ascii="Arial" w:hAnsi="Arial" w:cs="Arial"/>
          <w:sz w:val="19"/>
          <w:szCs w:val="19"/>
          <w:lang w:val="sk-SK"/>
        </w:rPr>
        <w:t>s výnimkou prípadov, keď bola suma znížená</w:t>
      </w:r>
      <w:r w:rsidR="002E4B5C">
        <w:rPr>
          <w:rFonts w:ascii="Arial" w:hAnsi="Arial" w:cs="Arial"/>
          <w:sz w:val="19"/>
          <w:szCs w:val="19"/>
          <w:lang w:val="sk-SK"/>
        </w:rPr>
        <w:t xml:space="preserve"> </w:t>
      </w:r>
      <w:r w:rsidR="0046005C" w:rsidRPr="0073389C">
        <w:rPr>
          <w:rFonts w:ascii="Arial" w:hAnsi="Arial" w:cs="Arial"/>
          <w:sz w:val="19"/>
          <w:szCs w:val="19"/>
          <w:lang w:val="sk-SK"/>
        </w:rPr>
        <w:t>poskytovateľom</w:t>
      </w:r>
      <w:r w:rsidRPr="0073389C">
        <w:rPr>
          <w:rFonts w:ascii="Arial" w:hAnsi="Arial" w:cs="Arial"/>
          <w:sz w:val="19"/>
          <w:szCs w:val="19"/>
          <w:lang w:val="sk-SK"/>
        </w:rPr>
        <w:t>. Nezúčtovaný rozdiel zálohovej platby je prijímateľ povinný vrátiť platobnej jednotke na základe vzájomnej komunikácie s</w:t>
      </w:r>
      <w:r w:rsidR="00786243" w:rsidRPr="0073389C">
        <w:rPr>
          <w:rFonts w:ascii="Arial" w:hAnsi="Arial" w:cs="Arial"/>
          <w:sz w:val="19"/>
          <w:szCs w:val="19"/>
          <w:lang w:val="sk-SK"/>
        </w:rPr>
        <w:t> </w:t>
      </w:r>
      <w:r w:rsidR="0046005C" w:rsidRPr="0073389C">
        <w:rPr>
          <w:rFonts w:ascii="Arial" w:hAnsi="Arial" w:cs="Arial"/>
          <w:sz w:val="19"/>
          <w:szCs w:val="19"/>
          <w:lang w:val="sk-SK"/>
        </w:rPr>
        <w:t>poskytovateľom</w:t>
      </w:r>
      <w:r w:rsidRPr="0073389C">
        <w:rPr>
          <w:rFonts w:ascii="Arial" w:hAnsi="Arial" w:cs="Arial"/>
          <w:sz w:val="19"/>
          <w:szCs w:val="19"/>
          <w:lang w:val="sk-SK"/>
        </w:rPr>
        <w:t xml:space="preserve">. Prijímateľ predloží </w:t>
      </w:r>
      <w:r w:rsidR="0046005C" w:rsidRPr="0073389C">
        <w:rPr>
          <w:rFonts w:ascii="Arial" w:hAnsi="Arial" w:cs="Arial"/>
          <w:sz w:val="19"/>
          <w:szCs w:val="19"/>
          <w:lang w:val="sk-SK"/>
        </w:rPr>
        <w:t>poskytovateľovi</w:t>
      </w:r>
      <w:r w:rsidR="009431DC">
        <w:rPr>
          <w:rFonts w:ascii="Arial" w:hAnsi="Arial" w:cs="Arial"/>
          <w:sz w:val="19"/>
          <w:szCs w:val="19"/>
          <w:lang w:val="sk-SK"/>
        </w:rPr>
        <w:t xml:space="preserve"> </w:t>
      </w:r>
      <w:r w:rsidR="00DF6B9A">
        <w:rPr>
          <w:rFonts w:ascii="Arial" w:hAnsi="Arial" w:cs="Arial"/>
          <w:sz w:val="19"/>
          <w:szCs w:val="19"/>
          <w:lang w:val="sk-SK"/>
        </w:rPr>
        <w:t xml:space="preserve">výpis z bankového účtu potvrdzujúci úhradu/vytlačený aktivovaný ELÚR potvrdzujúci úpravu rozpočtu </w:t>
      </w:r>
      <w:r w:rsidR="006B2B96">
        <w:rPr>
          <w:rFonts w:ascii="Arial" w:hAnsi="Arial" w:cs="Arial"/>
          <w:sz w:val="19"/>
          <w:szCs w:val="19"/>
          <w:lang w:val="sk-SK"/>
        </w:rPr>
        <w:t xml:space="preserve">(v prípade prijímateľa – štátna rozpočtová organizácia) </w:t>
      </w:r>
      <w:r w:rsidRPr="0073389C">
        <w:rPr>
          <w:rFonts w:ascii="Arial" w:hAnsi="Arial" w:cs="Arial"/>
          <w:sz w:val="19"/>
          <w:szCs w:val="19"/>
          <w:lang w:val="sk-SK"/>
        </w:rPr>
        <w:t xml:space="preserve">a poslednú žiadosť o platbu (s príznakom záverečná) – zúčtovanie zálohovej platby, ktorá plní funkciu záverečnej žiadosti o platbu. </w:t>
      </w:r>
    </w:p>
    <w:p w14:paraId="7A55D0E7" w14:textId="2900449E" w:rsidR="001D3A7D" w:rsidRPr="0073389C" w:rsidRDefault="001D3A7D"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Po vyčerpaní maximálne 95 % nenávratného finančného príspevku je prijímateľ (okrem štátnych rozpočtových organizácií) povinný zostávajúcich minimálne 5 % z nenávratného finančného príspevku, aj za podiel prostriedkov EÚ a </w:t>
      </w:r>
      <w:r w:rsidR="00A825F3">
        <w:rPr>
          <w:rFonts w:ascii="Arial" w:hAnsi="Arial" w:cs="Arial"/>
          <w:sz w:val="19"/>
          <w:szCs w:val="19"/>
          <w:lang w:val="sk-SK"/>
        </w:rPr>
        <w:t>ŠR</w:t>
      </w:r>
      <w:r w:rsidRPr="0073389C">
        <w:rPr>
          <w:rFonts w:ascii="Arial" w:hAnsi="Arial" w:cs="Arial"/>
          <w:sz w:val="19"/>
          <w:szCs w:val="19"/>
          <w:lang w:val="sk-SK"/>
        </w:rPr>
        <w:t xml:space="preserve"> na spolufinancovanie, uhradiť najskôr z vlastných zdrojov. Až po </w:t>
      </w:r>
      <w:r w:rsidRPr="0073389C">
        <w:rPr>
          <w:rFonts w:ascii="Arial" w:hAnsi="Arial" w:cs="Arial"/>
          <w:sz w:val="19"/>
          <w:szCs w:val="19"/>
          <w:lang w:val="sk-SK"/>
        </w:rPr>
        <w:lastRenderedPageBreak/>
        <w:t>uskutočnení tejto úhrady a ukončení realizácie aktivít projektu je prijímateľ oprávnený požiadať o žiadosť o platbu (s príznakom záverečná) zostatku zo zdrojov EÚ a </w:t>
      </w:r>
      <w:r w:rsidR="00BF0122">
        <w:rPr>
          <w:rFonts w:ascii="Arial" w:hAnsi="Arial" w:cs="Arial"/>
          <w:sz w:val="19"/>
          <w:szCs w:val="19"/>
          <w:lang w:val="sk-SK"/>
        </w:rPr>
        <w:t>ŠR</w:t>
      </w:r>
      <w:r w:rsidRPr="0073389C">
        <w:rPr>
          <w:rFonts w:ascii="Arial" w:hAnsi="Arial" w:cs="Arial"/>
          <w:sz w:val="19"/>
          <w:szCs w:val="19"/>
          <w:lang w:val="sk-SK"/>
        </w:rPr>
        <w:t xml:space="preserve"> na spolufinancovanie</w:t>
      </w:r>
      <w:r w:rsidRPr="0073389C">
        <w:rPr>
          <w:rStyle w:val="Odkaznapoznmkupodiarou"/>
          <w:rFonts w:cs="Arial"/>
          <w:szCs w:val="19"/>
          <w:lang w:val="sk-SK"/>
        </w:rPr>
        <w:footnoteReference w:id="68"/>
      </w:r>
      <w:r w:rsidRPr="0073389C">
        <w:rPr>
          <w:rFonts w:ascii="Arial" w:hAnsi="Arial" w:cs="Arial"/>
          <w:sz w:val="19"/>
          <w:szCs w:val="19"/>
          <w:lang w:val="sk-SK"/>
        </w:rPr>
        <w:t>.</w:t>
      </w:r>
    </w:p>
    <w:p w14:paraId="7A55D0E8" w14:textId="77777777" w:rsidR="00AE5A8F" w:rsidRPr="0073389C" w:rsidRDefault="00AE5A8F" w:rsidP="00CF7FC1">
      <w:pPr>
        <w:spacing w:before="120" w:after="120" w:line="288" w:lineRule="auto"/>
        <w:jc w:val="both"/>
        <w:rPr>
          <w:b/>
        </w:rPr>
      </w:pPr>
      <w:r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5923ED70"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69"/>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lastRenderedPageBreak/>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70"/>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29F93BBB"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71"/>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252FBE9F"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189" w:name="_Toc410907861"/>
      <w:bookmarkStart w:id="190" w:name="_Toc440372875"/>
      <w:bookmarkStart w:id="191" w:name="_Toc440636386"/>
      <w:r w:rsidRPr="0073389C">
        <w:rPr>
          <w:caps/>
          <w:lang w:val="sk-SK" w:eastAsia="cs-CZ"/>
        </w:rPr>
        <w:t>Ú</w:t>
      </w:r>
      <w:r w:rsidRPr="0073389C">
        <w:rPr>
          <w:lang w:val="sk-SK" w:eastAsia="cs-CZ"/>
        </w:rPr>
        <w:t>čtovné doklady a ich prílohy</w:t>
      </w:r>
      <w:bookmarkEnd w:id="189"/>
      <w:bookmarkEnd w:id="190"/>
      <w:bookmarkEnd w:id="191"/>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72"/>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lastRenderedPageBreak/>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192" w:name="_Toc317864902"/>
      <w:bookmarkStart w:id="193" w:name="_Toc317865114"/>
      <w:bookmarkStart w:id="194" w:name="_Toc317865267"/>
      <w:bookmarkStart w:id="195" w:name="_Toc317865410"/>
      <w:bookmarkStart w:id="196" w:name="_Toc317865549"/>
      <w:bookmarkStart w:id="197" w:name="_Toc317865688"/>
      <w:bookmarkStart w:id="198" w:name="_Toc317866058"/>
      <w:bookmarkStart w:id="199" w:name="_Toc317866203"/>
      <w:bookmarkStart w:id="200" w:name="_Toc317866305"/>
      <w:bookmarkStart w:id="201" w:name="_Toc317866470"/>
      <w:bookmarkStart w:id="202" w:name="_Toc317866572"/>
      <w:bookmarkStart w:id="203" w:name="_Toc317866789"/>
      <w:bookmarkStart w:id="204" w:name="_Toc329084085"/>
      <w:bookmarkEnd w:id="192"/>
      <w:bookmarkEnd w:id="193"/>
      <w:bookmarkEnd w:id="194"/>
      <w:bookmarkEnd w:id="195"/>
      <w:bookmarkEnd w:id="196"/>
      <w:bookmarkEnd w:id="197"/>
      <w:bookmarkEnd w:id="198"/>
      <w:bookmarkEnd w:id="199"/>
      <w:bookmarkEnd w:id="200"/>
      <w:bookmarkEnd w:id="201"/>
      <w:bookmarkEnd w:id="202"/>
      <w:bookmarkEnd w:id="203"/>
      <w:bookmarkEnd w:id="204"/>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73"/>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205"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205"/>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206" w:name="_Toc317864913"/>
      <w:r w:rsidRPr="0073389C">
        <w:rPr>
          <w:lang w:eastAsia="cs-CZ"/>
        </w:rPr>
        <w:lastRenderedPageBreak/>
        <w:t>Dobropis prijímateľ predkladá len ak nebola dodávateľovi uhradená celá fakturovaná suma, prípadne prijímateľ predloží iný dokument, preukazujúci vysporiadanie fakturovanej sumy</w:t>
      </w:r>
      <w:bookmarkEnd w:id="206"/>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207"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208" w:name="_Toc417050114"/>
      <w:bookmarkStart w:id="209" w:name="_Toc417155861"/>
      <w:bookmarkStart w:id="210" w:name="_Toc417156080"/>
      <w:bookmarkStart w:id="211" w:name="_Toc417050126"/>
      <w:bookmarkStart w:id="212" w:name="_Toc417155873"/>
      <w:bookmarkStart w:id="213" w:name="_Toc417156092"/>
      <w:bookmarkEnd w:id="208"/>
      <w:bookmarkEnd w:id="209"/>
      <w:bookmarkEnd w:id="210"/>
      <w:bookmarkEnd w:id="211"/>
      <w:bookmarkEnd w:id="212"/>
      <w:bookmarkEnd w:id="213"/>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74"/>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214" w:name="_Toc317864930"/>
      <w:bookmarkStart w:id="215" w:name="_Toc317865142"/>
      <w:bookmarkStart w:id="216" w:name="_Toc317865295"/>
      <w:bookmarkStart w:id="217" w:name="_Toc317865438"/>
      <w:bookmarkStart w:id="218" w:name="_Toc317865577"/>
      <w:bookmarkStart w:id="219" w:name="_Toc317865703"/>
      <w:bookmarkStart w:id="220" w:name="_Toc317866072"/>
      <w:bookmarkStart w:id="221" w:name="_Toc317866217"/>
      <w:bookmarkStart w:id="222" w:name="_Toc317866319"/>
      <w:bookmarkStart w:id="223" w:name="_Toc317866484"/>
      <w:bookmarkStart w:id="224" w:name="_Toc317866586"/>
      <w:bookmarkStart w:id="225" w:name="_Toc317866803"/>
      <w:bookmarkStart w:id="226" w:name="_Toc329084100"/>
      <w:bookmarkStart w:id="227" w:name="_Toc410905147"/>
      <w:bookmarkStart w:id="228" w:name="_Toc410907875"/>
      <w:bookmarkStart w:id="229" w:name="_Toc410910215"/>
      <w:bookmarkStart w:id="230" w:name="_Toc413415834"/>
      <w:bookmarkStart w:id="231" w:name="_Toc413830211"/>
      <w:bookmarkStart w:id="232" w:name="_Toc413833999"/>
      <w:bookmarkStart w:id="233" w:name="_Toc413834102"/>
      <w:bookmarkStart w:id="234" w:name="_Toc415130210"/>
      <w:bookmarkStart w:id="235" w:name="_Toc415155540"/>
      <w:bookmarkStart w:id="236" w:name="_Toc417050140"/>
      <w:bookmarkStart w:id="237" w:name="_Toc417155887"/>
      <w:bookmarkStart w:id="238" w:name="_Toc417156106"/>
      <w:bookmarkEnd w:id="207"/>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w:t>
      </w:r>
      <w:r w:rsidRPr="0073389C">
        <w:rPr>
          <w:color w:val="000000"/>
          <w:lang w:eastAsia="cs-CZ"/>
        </w:rPr>
        <w:lastRenderedPageBreak/>
        <w:t xml:space="preserve">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239"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239"/>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7115CF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Pr="0073389C">
        <w:rPr>
          <w:rStyle w:val="Odkaznapoznmkupodiarou"/>
          <w:rFonts w:cs="Arial"/>
          <w:b/>
          <w:bCs/>
          <w:sz w:val="19"/>
          <w:szCs w:val="19"/>
          <w:lang w:val="sk-SK"/>
        </w:rPr>
        <w:footnoteReference w:id="75"/>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77777777" w:rsidR="009D7F63" w:rsidRPr="0073389C" w:rsidRDefault="009D7F63" w:rsidP="00B67265">
      <w:pPr>
        <w:pStyle w:val="Bulletslevel1"/>
        <w:spacing w:after="120" w:line="288" w:lineRule="auto"/>
        <w:ind w:left="568" w:hanging="284"/>
        <w:jc w:val="both"/>
        <w:rPr>
          <w:lang w:val="sk-SK"/>
        </w:rPr>
      </w:pPr>
      <w:r w:rsidRPr="0073389C">
        <w:rPr>
          <w:lang w:val="sk-SK"/>
        </w:rPr>
        <w:lastRenderedPageBreak/>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76"/>
      </w:r>
      <w:r w:rsidRPr="0073389C">
        <w:rPr>
          <w:lang w:val="sk-SK"/>
        </w:rPr>
        <w:t xml:space="preserve">, </w:t>
      </w:r>
    </w:p>
    <w:p w14:paraId="7A55D130" w14:textId="71459827" w:rsidR="009D7F63" w:rsidRPr="0073389C" w:rsidRDefault="009D7F63" w:rsidP="004B4384">
      <w:pPr>
        <w:pStyle w:val="Bulletslevel1"/>
        <w:spacing w:after="120" w:line="288" w:lineRule="auto"/>
        <w:ind w:left="568" w:hanging="284"/>
        <w:jc w:val="both"/>
        <w:rPr>
          <w:lang w:val="sk-SK"/>
        </w:rPr>
      </w:pPr>
      <w:r w:rsidRPr="0073389C">
        <w:rPr>
          <w:lang w:val="sk-SK"/>
        </w:rPr>
        <w:t>pracovný výkaz (zjednodušený pracovný výkaz</w:t>
      </w:r>
      <w:r w:rsidRPr="0073389C">
        <w:rPr>
          <w:rStyle w:val="Odkaznapoznmkupodiarou"/>
          <w:rFonts w:cs="Arial"/>
          <w:i/>
          <w:iCs/>
          <w:sz w:val="19"/>
          <w:szCs w:val="19"/>
          <w:lang w:val="sk-SK"/>
        </w:rPr>
        <w:footnoteReference w:id="77"/>
      </w:r>
      <w:r w:rsidRPr="0073389C">
        <w:rPr>
          <w:lang w:val="sk-SK"/>
        </w:rPr>
        <w:t xml:space="preserve"> príloha č. </w:t>
      </w:r>
      <w:r w:rsidR="00D72CCC">
        <w:rPr>
          <w:lang w:val="sk-SK"/>
        </w:rPr>
        <w:t>6</w:t>
      </w:r>
      <w:r w:rsidR="00D72CCC" w:rsidRPr="0073389C">
        <w:rPr>
          <w:lang w:val="sk-SK"/>
        </w:rPr>
        <w:t xml:space="preserve"> </w:t>
      </w:r>
      <w:r w:rsidRPr="0073389C">
        <w:rPr>
          <w:lang w:val="sk-SK"/>
        </w:rPr>
        <w:t>alebo všeobecný pracovný výkaz</w:t>
      </w:r>
      <w:r w:rsidRPr="0073389C">
        <w:rPr>
          <w:rStyle w:val="Odkaznapoznmkupodiarou"/>
          <w:rFonts w:cs="Arial"/>
          <w:i/>
          <w:iCs/>
          <w:sz w:val="19"/>
          <w:szCs w:val="19"/>
          <w:lang w:val="sk-SK"/>
        </w:rPr>
        <w:footnoteReference w:id="78"/>
      </w:r>
      <w:r w:rsidRPr="0073389C">
        <w:rPr>
          <w:lang w:val="sk-SK"/>
        </w:rPr>
        <w:t xml:space="preserve"> príloha č. </w:t>
      </w:r>
      <w:r w:rsidR="00BC7E17">
        <w:rPr>
          <w:lang w:val="sk-SK"/>
        </w:rPr>
        <w:t>7</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79"/>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73389C"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1913CD59" w:rsidR="009D7F63" w:rsidRPr="0073389C" w:rsidRDefault="009D7F63" w:rsidP="009D7F63">
      <w:pPr>
        <w:pStyle w:val="Bulletslevel1"/>
        <w:spacing w:after="120" w:line="288" w:lineRule="auto"/>
        <w:ind w:left="567" w:hanging="283"/>
        <w:rPr>
          <w:lang w:val="sk-SK"/>
        </w:rPr>
      </w:pPr>
      <w:r w:rsidRPr="0073389C">
        <w:rPr>
          <w:lang w:val="sk-SK"/>
        </w:rPr>
        <w:lastRenderedPageBreak/>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80"/>
      </w:r>
      <w:r w:rsidRPr="0073389C">
        <w:rPr>
          <w:lang w:val="sk-SK"/>
        </w:rPr>
        <w:t xml:space="preserve">, </w:t>
      </w:r>
    </w:p>
    <w:p w14:paraId="7A55D13C" w14:textId="1AE26C33" w:rsidR="009D7F63" w:rsidRPr="0073389C" w:rsidRDefault="009D7F63" w:rsidP="00167090">
      <w:pPr>
        <w:pStyle w:val="Bulletslevel1"/>
        <w:spacing w:after="120" w:line="288" w:lineRule="auto"/>
        <w:ind w:left="567" w:hanging="283"/>
        <w:jc w:val="both"/>
        <w:rPr>
          <w:lang w:val="sk-SK"/>
        </w:rPr>
      </w:pPr>
      <w:r w:rsidRPr="0073389C">
        <w:rPr>
          <w:lang w:val="sk-SK"/>
        </w:rPr>
        <w:t>pracovný výkaz (všeobecný pracovný výkaz</w:t>
      </w:r>
      <w:r w:rsidRPr="0073389C">
        <w:rPr>
          <w:rStyle w:val="Odkaznapoznmkupodiarou"/>
          <w:rFonts w:cs="Arial"/>
          <w:i/>
          <w:iCs/>
          <w:sz w:val="19"/>
          <w:szCs w:val="19"/>
          <w:lang w:val="sk-SK"/>
        </w:rPr>
        <w:footnoteReference w:id="81"/>
      </w:r>
      <w:r w:rsidRPr="0073389C">
        <w:rPr>
          <w:lang w:val="sk-SK"/>
        </w:rPr>
        <w:t xml:space="preserve"> príloha č. </w:t>
      </w:r>
      <w:r w:rsidR="00B50E09">
        <w:rPr>
          <w:lang w:val="sk-SK"/>
        </w:rPr>
        <w:t>7</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82"/>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BB28C5"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B5DA948" w:rsidR="00B9414D" w:rsidRPr="0073389C" w:rsidRDefault="00B9414D" w:rsidP="00B9414D">
      <w:pPr>
        <w:pStyle w:val="Bulletslevel1"/>
        <w:spacing w:after="120" w:line="288" w:lineRule="auto"/>
        <w:ind w:left="567" w:hanging="283"/>
        <w:jc w:val="both"/>
        <w:rPr>
          <w:lang w:val="sk-SK"/>
        </w:rPr>
      </w:pPr>
      <w:r w:rsidRPr="0073389C">
        <w:rPr>
          <w:lang w:val="sk-SK"/>
        </w:rPr>
        <w:t>pracovný výkaz (všeobecný pracovný výkaz</w:t>
      </w:r>
      <w:r w:rsidR="00003B20">
        <w:rPr>
          <w:rFonts w:cs="Arial"/>
          <w:i/>
          <w:iCs/>
          <w:szCs w:val="19"/>
          <w:lang w:val="sk-SK"/>
        </w:rPr>
        <w:t xml:space="preserve"> -</w:t>
      </w:r>
      <w:r w:rsidRPr="0073389C">
        <w:rPr>
          <w:lang w:val="sk-SK"/>
        </w:rPr>
        <w:t xml:space="preserve"> príloha č. </w:t>
      </w:r>
      <w:r>
        <w:rPr>
          <w:lang w:val="sk-SK"/>
        </w:rPr>
        <w:t>7),</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lastRenderedPageBreak/>
        <w:t xml:space="preserve">Náhrada mzdy a platu </w:t>
      </w:r>
    </w:p>
    <w:p w14:paraId="160CFB5A" w14:textId="019ABDEF" w:rsidR="0042442A"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151D4D">
      <w:pPr>
        <w:pStyle w:val="Bulletslevel1"/>
        <w:numPr>
          <w:ilvl w:val="1"/>
          <w:numId w:val="69"/>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151D4D">
      <w:pPr>
        <w:pStyle w:val="Bulletslevel1"/>
        <w:numPr>
          <w:ilvl w:val="1"/>
          <w:numId w:val="69"/>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151D4D">
      <w:pPr>
        <w:pStyle w:val="Bulletslevel1"/>
        <w:numPr>
          <w:ilvl w:val="1"/>
          <w:numId w:val="69"/>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151D4D">
      <w:pPr>
        <w:pStyle w:val="Bulletslevel1"/>
        <w:numPr>
          <w:ilvl w:val="1"/>
          <w:numId w:val="69"/>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151D4D">
      <w:pPr>
        <w:pStyle w:val="Bulletslevel1"/>
        <w:numPr>
          <w:ilvl w:val="1"/>
          <w:numId w:val="69"/>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83"/>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5B322424" w14:textId="48AA2F1B" w:rsidR="00BC103F" w:rsidRPr="00B74A96" w:rsidRDefault="0042442A" w:rsidP="00151D4D">
      <w:pPr>
        <w:pStyle w:val="Default"/>
        <w:numPr>
          <w:ilvl w:val="1"/>
          <w:numId w:val="69"/>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r w:rsidRPr="0073389C">
        <w:rPr>
          <w:rFonts w:ascii="Arial" w:hAnsi="Arial" w:cs="Arial"/>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lastRenderedPageBreak/>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84"/>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22E9556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17E6A09A" w14:textId="3515FFD3" w:rsidR="007E243E" w:rsidRPr="00E65E97" w:rsidRDefault="009D7F63" w:rsidP="00E65E97">
      <w:pPr>
        <w:pStyle w:val="Bulletslevel1"/>
        <w:spacing w:after="120" w:line="288" w:lineRule="auto"/>
        <w:ind w:left="567" w:hanging="283"/>
        <w:rPr>
          <w:lang w:val="sk-SK"/>
        </w:rPr>
      </w:pPr>
      <w:r w:rsidRPr="00C87533">
        <w:rPr>
          <w:lang w:val="sk-SK"/>
        </w:rPr>
        <w:t>výpis z denníka, resp. z hlavnej knihy prijímateľa alebo peňažného denníka prijímateľa (jednoduché účtovníctvo) o zaúčtovaní účtovného prípadu vrátane úhrady výdavku, spôsob výpočtu oprávnenej výšky výdavku (ak relevantné).</w:t>
      </w:r>
      <w:r w:rsidR="00C87533" w:rsidRPr="00B23943">
        <w:rPr>
          <w:lang w:val="sk-SK"/>
        </w:rPr>
        <w:t xml:space="preserve"> </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lastRenderedPageBreak/>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151D4D">
      <w:pPr>
        <w:pStyle w:val="Default"/>
        <w:numPr>
          <w:ilvl w:val="0"/>
          <w:numId w:val="68"/>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151D4D">
      <w:pPr>
        <w:pStyle w:val="Default"/>
        <w:numPr>
          <w:ilvl w:val="0"/>
          <w:numId w:val="68"/>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lastRenderedPageBreak/>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151D4D">
      <w:pPr>
        <w:pStyle w:val="Default"/>
        <w:numPr>
          <w:ilvl w:val="1"/>
          <w:numId w:val="58"/>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151D4D">
      <w:pPr>
        <w:pStyle w:val="Default"/>
        <w:numPr>
          <w:ilvl w:val="0"/>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151D4D">
      <w:pPr>
        <w:pStyle w:val="Default"/>
        <w:numPr>
          <w:ilvl w:val="2"/>
          <w:numId w:val="60"/>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151D4D">
      <w:pPr>
        <w:pStyle w:val="Default"/>
        <w:numPr>
          <w:ilvl w:val="1"/>
          <w:numId w:val="6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151D4D">
      <w:pPr>
        <w:pStyle w:val="Default"/>
        <w:numPr>
          <w:ilvl w:val="1"/>
          <w:numId w:val="65"/>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151D4D">
      <w:pPr>
        <w:pStyle w:val="Default"/>
        <w:numPr>
          <w:ilvl w:val="0"/>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85"/>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5D6E5050" w:rsidR="009D7F63" w:rsidRPr="000C520E" w:rsidRDefault="00EC3F60"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9D7F63" w:rsidRPr="000C520E">
        <w:rPr>
          <w:rFonts w:ascii="Arial" w:hAnsi="Arial" w:cs="Arial"/>
          <w:color w:val="auto"/>
          <w:sz w:val="19"/>
          <w:szCs w:val="19"/>
          <w:lang w:val="sk-SK"/>
        </w:rPr>
        <w:t xml:space="preserve"> </w:t>
      </w:r>
      <w:r w:rsidR="00E238FE" w:rsidRPr="000C520E">
        <w:rPr>
          <w:rFonts w:ascii="Arial" w:hAnsi="Arial" w:cs="Arial"/>
          <w:color w:val="auto"/>
          <w:sz w:val="19"/>
          <w:szCs w:val="19"/>
          <w:lang w:val="sk-SK"/>
        </w:rPr>
        <w:t>– všeobecný pracovný výkaz – príloha č. 7</w:t>
      </w:r>
      <w:r w:rsidR="009D7F63" w:rsidRPr="000C520E">
        <w:rPr>
          <w:rFonts w:ascii="Arial" w:hAnsi="Arial" w:cs="Arial"/>
          <w:color w:val="auto"/>
          <w:sz w:val="19"/>
          <w:szCs w:val="19"/>
          <w:lang w:val="sk-SK"/>
        </w:rPr>
        <w:t xml:space="preserve"> </w:t>
      </w:r>
      <w:r w:rsidR="004847D0" w:rsidRPr="000C520E">
        <w:rPr>
          <w:rFonts w:ascii="Arial" w:hAnsi="Arial" w:cs="Arial"/>
          <w:color w:val="auto"/>
          <w:sz w:val="19"/>
          <w:szCs w:val="19"/>
          <w:lang w:val="sk-SK"/>
        </w:rPr>
        <w:t>(</w:t>
      </w:r>
      <w:r w:rsidR="009D7F63" w:rsidRPr="000C520E">
        <w:rPr>
          <w:rFonts w:ascii="Arial" w:hAnsi="Arial" w:cs="Arial"/>
          <w:color w:val="auto"/>
          <w:sz w:val="19"/>
          <w:szCs w:val="19"/>
          <w:lang w:val="sk-SK"/>
        </w:rPr>
        <w:t>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86"/>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151D4D">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43B30F96" w:rsidR="001F2A24" w:rsidRPr="001F2A24" w:rsidRDefault="00DC42FF" w:rsidP="00151D4D">
      <w:pPr>
        <w:pStyle w:val="Normlnywebov"/>
        <w:numPr>
          <w:ilvl w:val="0"/>
          <w:numId w:val="71"/>
        </w:numPr>
        <w:spacing w:before="120" w:after="120" w:line="288" w:lineRule="auto"/>
        <w:ind w:left="567" w:hanging="283"/>
        <w:jc w:val="both"/>
        <w:rPr>
          <w:rFonts w:ascii="Arial" w:hAnsi="Arial" w:cs="Arial"/>
          <w:b/>
          <w:bCs/>
          <w:sz w:val="19"/>
          <w:szCs w:val="19"/>
        </w:rPr>
      </w:pPr>
      <w:r w:rsidRPr="007E6877">
        <w:rPr>
          <w:rFonts w:ascii="Arial" w:hAnsi="Arial" w:cs="Arial"/>
          <w:sz w:val="19"/>
          <w:szCs w:val="19"/>
        </w:rPr>
        <w:t>pracovný výkaz – všeobecný pracovný výkaz – príloha č. 7 (ak relevantné)</w:t>
      </w:r>
      <w:r w:rsidR="001F2A24">
        <w:rPr>
          <w:rFonts w:ascii="Arial" w:hAnsi="Arial" w:cs="Arial"/>
          <w:sz w:val="19"/>
          <w:szCs w:val="19"/>
        </w:rPr>
        <w:t>,</w:t>
      </w:r>
    </w:p>
    <w:p w14:paraId="3E744590" w14:textId="3D5E64F8" w:rsidR="00486549" w:rsidRPr="001F2A24" w:rsidRDefault="001F2A24" w:rsidP="00151D4D">
      <w:pPr>
        <w:pStyle w:val="Odsekzoznamu"/>
        <w:numPr>
          <w:ilvl w:val="0"/>
          <w:numId w:val="71"/>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151D4D">
      <w:pPr>
        <w:pStyle w:val="Default"/>
        <w:numPr>
          <w:ilvl w:val="1"/>
          <w:numId w:val="72"/>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151D4D">
      <w:pPr>
        <w:pStyle w:val="Default"/>
        <w:numPr>
          <w:ilvl w:val="1"/>
          <w:numId w:val="73"/>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87"/>
      </w:r>
      <w:r w:rsidRPr="0073389C">
        <w:rPr>
          <w:rFonts w:ascii="Arial" w:hAnsi="Arial" w:cs="Arial"/>
          <w:b/>
          <w:bCs/>
          <w:position w:val="8"/>
          <w:sz w:val="19"/>
          <w:szCs w:val="19"/>
          <w:vertAlign w:val="superscript"/>
          <w:lang w:val="sk-SK"/>
        </w:rPr>
        <w:t xml:space="preserve"> </w:t>
      </w:r>
    </w:p>
    <w:p w14:paraId="7A55D209" w14:textId="1446C6B3" w:rsidR="009D7F63"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88"/>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151D4D">
      <w:pPr>
        <w:pStyle w:val="Default"/>
        <w:numPr>
          <w:ilvl w:val="0"/>
          <w:numId w:val="7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w:t>
      </w:r>
      <w:r w:rsidRPr="0073389C">
        <w:rPr>
          <w:rFonts w:ascii="Arial" w:hAnsi="Arial" w:cs="Arial"/>
          <w:sz w:val="19"/>
          <w:szCs w:val="19"/>
          <w:lang w:val="sk-SK"/>
        </w:rPr>
        <w:lastRenderedPageBreak/>
        <w:t>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151D4D">
      <w:pPr>
        <w:pStyle w:val="Zoznamsodrkami"/>
        <w:numPr>
          <w:ilvl w:val="0"/>
          <w:numId w:val="76"/>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151D4D">
      <w:pPr>
        <w:pStyle w:val="Default"/>
        <w:numPr>
          <w:ilvl w:val="1"/>
          <w:numId w:val="61"/>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w:t>
      </w:r>
      <w:r w:rsidRPr="0073389C">
        <w:lastRenderedPageBreak/>
        <w:t xml:space="preserve">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240" w:name="_Toc410907876"/>
      <w:r>
        <w:rPr>
          <w:lang w:val="sk-SK"/>
        </w:rPr>
        <w:t xml:space="preserve"> </w:t>
      </w:r>
      <w:bookmarkStart w:id="241" w:name="_Toc440372876"/>
      <w:bookmarkStart w:id="242" w:name="_Toc440636387"/>
      <w:r w:rsidR="009D7F63" w:rsidRPr="0073389C">
        <w:rPr>
          <w:lang w:val="sk-SK"/>
        </w:rPr>
        <w:t>Nezrovnalosti a vysporiadanie finančných vzťahov</w:t>
      </w:r>
      <w:bookmarkEnd w:id="240"/>
      <w:bookmarkEnd w:id="241"/>
      <w:bookmarkEnd w:id="242"/>
    </w:p>
    <w:p w14:paraId="170C81DC" w14:textId="77777777" w:rsidR="00CC0C60" w:rsidRPr="00E8012F" w:rsidRDefault="00CC0C60" w:rsidP="00CC0C60">
      <w:pPr>
        <w:autoSpaceDE w:val="0"/>
        <w:autoSpaceDN w:val="0"/>
        <w:adjustRightInd w:val="0"/>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CC0C60">
      <w:pPr>
        <w:autoSpaceDE w:val="0"/>
        <w:autoSpaceDN w:val="0"/>
        <w:adjustRightInd w:val="0"/>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CC0C60">
      <w:pPr>
        <w:autoSpaceDE w:val="0"/>
        <w:autoSpaceDN w:val="0"/>
        <w:adjustRightInd w:val="0"/>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D0EE3">
      <w:pPr>
        <w:spacing w:line="288" w:lineRule="auto"/>
      </w:pPr>
      <w:r w:rsidRPr="00B22662">
        <w:t xml:space="preserve">Z pohľadu legislatívy Slovenskej republiky má na vznik nezrovnalosti priamy dopad najmä: </w:t>
      </w:r>
    </w:p>
    <w:p w14:paraId="4CBA0D75" w14:textId="77777777" w:rsidR="00AC0EAB" w:rsidRPr="00B22662" w:rsidRDefault="00AC0EAB" w:rsidP="00151D4D">
      <w:pPr>
        <w:numPr>
          <w:ilvl w:val="0"/>
          <w:numId w:val="93"/>
        </w:numPr>
        <w:spacing w:line="288"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t xml:space="preserve">v ustanovení </w:t>
      </w:r>
      <w:r w:rsidRPr="00A26877">
        <w:t>§ 31</w:t>
      </w:r>
      <w:r>
        <w:t xml:space="preserve"> predmetného </w:t>
      </w:r>
      <w:r w:rsidRPr="00B22662">
        <w:t xml:space="preserve">zákona </w:t>
      </w:r>
      <w:r>
        <w:t xml:space="preserve">sú </w:t>
      </w:r>
      <w:r w:rsidRPr="00A26877">
        <w:t>defin</w:t>
      </w:r>
      <w:r>
        <w:t>ované</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151D4D">
      <w:pPr>
        <w:numPr>
          <w:ilvl w:val="0"/>
          <w:numId w:val="93"/>
        </w:numPr>
        <w:spacing w:line="288"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14:paraId="68A4794C" w14:textId="24456FFB" w:rsidR="00CC0C60" w:rsidRPr="00AC0EAB" w:rsidRDefault="00CC0C60"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lastRenderedPageBreak/>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151D4D">
      <w:pPr>
        <w:numPr>
          <w:ilvl w:val="0"/>
          <w:numId w:val="99"/>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151D4D">
      <w:pPr>
        <w:numPr>
          <w:ilvl w:val="0"/>
          <w:numId w:val="99"/>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151D4D">
      <w:pPr>
        <w:numPr>
          <w:ilvl w:val="0"/>
          <w:numId w:val="99"/>
        </w:numPr>
        <w:autoSpaceDE w:val="0"/>
        <w:autoSpaceDN w:val="0"/>
        <w:adjustRightInd w:val="0"/>
        <w:spacing w:before="120" w:after="120" w:line="288" w:lineRule="auto"/>
        <w:jc w:val="both"/>
      </w:pPr>
      <w:r w:rsidRPr="0073389C">
        <w:lastRenderedPageBreak/>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075BBEA6" w14:textId="4E83D52C" w:rsidR="00034716"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Pr="00BB2709">
        <w:t xml:space="preserve"> </w:t>
      </w:r>
    </w:p>
    <w:p w14:paraId="65AD9E33" w14:textId="77777777" w:rsidR="00034716" w:rsidRPr="00BB2709" w:rsidRDefault="00034716" w:rsidP="00034716">
      <w:pPr>
        <w:spacing w:line="276" w:lineRule="auto"/>
        <w:jc w:val="both"/>
      </w:pPr>
    </w:p>
    <w:p w14:paraId="1E43BDE6" w14:textId="7C1A58C9"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ITMS2014+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78BFA258"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ITMS2014+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ITMS2014+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720A7A6D"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ITMS2014+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lastRenderedPageBreak/>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46EC3571" w14:textId="23A571CE" w:rsidR="00EF35DA" w:rsidRDefault="009D7F63" w:rsidP="00513A1A">
      <w:pPr>
        <w:pStyle w:val="paragraph"/>
        <w:spacing w:before="120" w:beforeAutospacing="0" w:after="120" w:afterAutospacing="0" w:line="288" w:lineRule="auto"/>
        <w:jc w:val="both"/>
        <w:textAlignment w:val="baseline"/>
      </w:pPr>
      <w:r w:rsidRPr="00EF35DA">
        <w:rPr>
          <w:rFonts w:ascii="Arial" w:hAnsi="Arial"/>
          <w:sz w:val="19"/>
          <w:lang w:eastAsia="en-US"/>
        </w:rPr>
        <w:t xml:space="preserve">Pre finančné prostriedky s označením kódu zdroja "pro-rata" sa uplatní postup pre vrátenie finančných prostriedkov </w:t>
      </w:r>
      <w:r w:rsidR="00B525F3" w:rsidRPr="00EF35DA">
        <w:rPr>
          <w:rFonts w:ascii="Arial" w:hAnsi="Arial"/>
          <w:sz w:val="19"/>
          <w:lang w:eastAsia="en-US"/>
        </w:rPr>
        <w:t>ŠR</w:t>
      </w:r>
      <w:r w:rsidRPr="00EF35DA">
        <w:rPr>
          <w:rFonts w:ascii="Arial" w:hAnsi="Arial"/>
          <w:sz w:val="19"/>
          <w:lang w:eastAsia="en-US"/>
        </w:rPr>
        <w:t xml:space="preserve"> na spolufinancovanie primerane.</w:t>
      </w:r>
      <w:bookmarkStart w:id="243" w:name="_Toc415497561"/>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lastRenderedPageBreak/>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243"/>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7EE36AC0"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lastRenderedPageBreak/>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244" w:name="_Toc410905149"/>
      <w:bookmarkStart w:id="245" w:name="_Toc410907877"/>
      <w:bookmarkStart w:id="246" w:name="_Toc440372877"/>
      <w:bookmarkStart w:id="247" w:name="_Toc440636388"/>
      <w:bookmarkEnd w:id="244"/>
      <w:r w:rsidRPr="0073389C">
        <w:rPr>
          <w:lang w:val="sk-SK"/>
        </w:rPr>
        <w:t>Verejné obstarávanie</w:t>
      </w:r>
      <w:bookmarkEnd w:id="245"/>
      <w:bookmarkEnd w:id="246"/>
      <w:bookmarkEnd w:id="247"/>
    </w:p>
    <w:p w14:paraId="7A55D246" w14:textId="738F16D2" w:rsidR="009D7F63" w:rsidRPr="0073389C" w:rsidRDefault="009D7F63" w:rsidP="00A10CB2">
      <w:pPr>
        <w:autoSpaceDE w:val="0"/>
        <w:autoSpaceDN w:val="0"/>
        <w:adjustRightInd w:val="0"/>
        <w:spacing w:before="120" w:after="120" w:line="288" w:lineRule="auto"/>
        <w:jc w:val="both"/>
      </w:pPr>
      <w:bookmarkStart w:id="248" w:name="p22-2-a"/>
      <w:bookmarkStart w:id="249" w:name="p23-5"/>
      <w:bookmarkStart w:id="250" w:name="p23-6"/>
      <w:bookmarkStart w:id="251" w:name="p24"/>
      <w:bookmarkStart w:id="252" w:name="_Toc409190739"/>
      <w:bookmarkStart w:id="253" w:name="_Toc360031225"/>
      <w:bookmarkEnd w:id="248"/>
      <w:bookmarkEnd w:id="249"/>
      <w:bookmarkEnd w:id="250"/>
      <w:bookmarkEnd w:id="251"/>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89"/>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90"/>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254" w:name="_Toc440372878"/>
      <w:bookmarkStart w:id="255" w:name="_Toc440636389"/>
      <w:r w:rsidRPr="0073389C">
        <w:rPr>
          <w:rFonts w:cs="Arial"/>
          <w:lang w:val="sk-SK"/>
        </w:rPr>
        <w:t>Plán obstarávaní</w:t>
      </w:r>
      <w:bookmarkEnd w:id="252"/>
      <w:bookmarkEnd w:id="253"/>
      <w:bookmarkEnd w:id="254"/>
      <w:bookmarkEnd w:id="255"/>
    </w:p>
    <w:p w14:paraId="518D9C3A" w14:textId="2FC9BA9F"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w:t>
      </w:r>
      <w:r w:rsidR="006451E8" w:rsidRPr="006451E8">
        <w:lastRenderedPageBreak/>
        <w:t>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151D4D">
      <w:pPr>
        <w:pStyle w:val="Odsekzoznamu"/>
        <w:numPr>
          <w:ilvl w:val="0"/>
          <w:numId w:val="101"/>
        </w:numPr>
        <w:spacing w:before="120" w:after="120" w:line="288" w:lineRule="auto"/>
      </w:pPr>
      <w:r w:rsidRPr="006451E8">
        <w:t>názov predmetu zákazky,</w:t>
      </w:r>
    </w:p>
    <w:p w14:paraId="1FAEB9BB" w14:textId="77777777" w:rsidR="006451E8" w:rsidRPr="006451E8" w:rsidRDefault="006451E8" w:rsidP="00151D4D">
      <w:pPr>
        <w:pStyle w:val="Odsekzoznamu"/>
        <w:numPr>
          <w:ilvl w:val="0"/>
          <w:numId w:val="101"/>
        </w:numPr>
        <w:spacing w:before="120" w:after="120" w:line="288" w:lineRule="auto"/>
      </w:pPr>
      <w:r w:rsidRPr="006451E8">
        <w:t>stručný opis predmetu zákazky,</w:t>
      </w:r>
    </w:p>
    <w:p w14:paraId="0D17EB44" w14:textId="77777777" w:rsidR="006451E8" w:rsidRPr="006451E8" w:rsidRDefault="006451E8" w:rsidP="00151D4D">
      <w:pPr>
        <w:pStyle w:val="Odsekzoznamu"/>
        <w:numPr>
          <w:ilvl w:val="0"/>
          <w:numId w:val="101"/>
        </w:numPr>
        <w:spacing w:before="120" w:after="120" w:line="288" w:lineRule="auto"/>
      </w:pPr>
      <w:r w:rsidRPr="006451E8">
        <w:t>predpokladaná hodnota zákazky/hodnota zákazky bez DPH,</w:t>
      </w:r>
    </w:p>
    <w:p w14:paraId="69A9493F" w14:textId="77777777" w:rsidR="006451E8" w:rsidRPr="006451E8" w:rsidRDefault="006451E8" w:rsidP="00151D4D">
      <w:pPr>
        <w:pStyle w:val="Odsekzoznamu"/>
        <w:numPr>
          <w:ilvl w:val="0"/>
          <w:numId w:val="101"/>
        </w:numPr>
        <w:spacing w:before="120" w:after="120" w:line="288" w:lineRule="auto"/>
      </w:pPr>
      <w:r w:rsidRPr="006451E8">
        <w:t>postup zadávania zákazky,</w:t>
      </w:r>
    </w:p>
    <w:p w14:paraId="1E6BE2E9" w14:textId="77777777" w:rsidR="006451E8" w:rsidRPr="006451E8" w:rsidRDefault="006451E8" w:rsidP="00151D4D">
      <w:pPr>
        <w:pStyle w:val="Odsekzoznamu"/>
        <w:numPr>
          <w:ilvl w:val="0"/>
          <w:numId w:val="101"/>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053A7832"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ex-ante kontrola, druhá ex-ante kontrola alebo štandardná ex-post kontrola).</w:t>
      </w:r>
    </w:p>
    <w:p w14:paraId="7A55D255" w14:textId="5F11C474" w:rsidR="009D7F63" w:rsidRPr="0073389C" w:rsidRDefault="00D72FDB" w:rsidP="009D7F63">
      <w:pPr>
        <w:spacing w:before="120" w:after="120" w:line="288" w:lineRule="auto"/>
        <w:jc w:val="both"/>
      </w:pPr>
      <w:r w:rsidRPr="00D72FDB">
        <w:t>V prípade, ak poskytovateľ v pláne obstarávania identifikuje nedostatky, tieto budú súčasťou Správy z kontroly verejného obstarávania spolu so spôsobom odstránenia nedostatkov.</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256" w:name="_Toc359942925"/>
      <w:bookmarkStart w:id="257" w:name="_Toc359943221"/>
      <w:bookmarkStart w:id="258" w:name="_Toc359943517"/>
      <w:bookmarkStart w:id="259" w:name="_Toc359943819"/>
      <w:bookmarkStart w:id="260" w:name="_Toc359944121"/>
      <w:bookmarkStart w:id="261" w:name="_Toc359944421"/>
      <w:bookmarkStart w:id="262" w:name="_Toc360024481"/>
      <w:bookmarkStart w:id="263" w:name="_Toc360030476"/>
      <w:bookmarkStart w:id="264" w:name="_Toc360031226"/>
      <w:bookmarkStart w:id="265" w:name="_Toc360109828"/>
      <w:bookmarkStart w:id="266" w:name="_Toc360110138"/>
      <w:bookmarkStart w:id="267" w:name="_Toc360118328"/>
      <w:bookmarkStart w:id="268" w:name="_Toc360118643"/>
      <w:bookmarkStart w:id="269" w:name="_Toc360031227"/>
      <w:bookmarkStart w:id="270" w:name="_Toc409190740"/>
      <w:bookmarkStart w:id="271" w:name="_Toc440372879"/>
      <w:bookmarkStart w:id="272" w:name="_Toc440636390"/>
      <w:bookmarkEnd w:id="256"/>
      <w:bookmarkEnd w:id="257"/>
      <w:bookmarkEnd w:id="258"/>
      <w:bookmarkEnd w:id="259"/>
      <w:bookmarkEnd w:id="260"/>
      <w:bookmarkEnd w:id="261"/>
      <w:bookmarkEnd w:id="262"/>
      <w:bookmarkEnd w:id="263"/>
      <w:bookmarkEnd w:id="264"/>
      <w:bookmarkEnd w:id="265"/>
      <w:bookmarkEnd w:id="266"/>
      <w:bookmarkEnd w:id="267"/>
      <w:bookmarkEnd w:id="268"/>
      <w:r w:rsidRPr="0073389C">
        <w:rPr>
          <w:lang w:val="sk-SK"/>
        </w:rPr>
        <w:t>Predpokladaná hodnota zákazky</w:t>
      </w:r>
      <w:bookmarkEnd w:id="269"/>
      <w:bookmarkEnd w:id="270"/>
      <w:r w:rsidRPr="0073389C">
        <w:rPr>
          <w:lang w:val="sk-SK"/>
        </w:rPr>
        <w:t xml:space="preserve"> (PHZ)</w:t>
      </w:r>
      <w:bookmarkEnd w:id="271"/>
      <w:bookmarkEnd w:id="272"/>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7770CFE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 odôvodniteľných prípadoch. Uvedené nemá vplyv na povinnosť určenia PHZ pred vyhlásením VO. Ak sa určia podmienky účasti v spojení s predpokladanou hodnotou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lastRenderedPageBreak/>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654A31FF"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0A74CB" w:rsidRPr="000A74CB">
        <w:t>Prijímateľ je povinný pri realizácii prieskumu trhu osloviť, resp. vykonať prieskum trhu u min. 3 potenciálnych dodávateľov.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91"/>
      </w:r>
      <w:r w:rsidRPr="0073389C">
        <w:rPr>
          <w:rFonts w:cs="Arial"/>
          <w:szCs w:val="19"/>
          <w:lang w:val="sk-SK"/>
        </w:rPr>
        <w:t>;</w:t>
      </w:r>
    </w:p>
    <w:p w14:paraId="7A55D269" w14:textId="15F4D8B3"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z webových sídiel 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7A55D26B" w14:textId="7E597DA2"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dodávateľov;</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58BD3987"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aktuálnych katalógov dodávateľov (listinných, uvedených na internetových stránkach)</w:t>
      </w:r>
      <w:r w:rsidR="00103054">
        <w:rPr>
          <w:rFonts w:cs="Arial"/>
          <w:szCs w:val="19"/>
          <w:lang w:val="sk-SK"/>
        </w:rPr>
        <w:t>,</w:t>
      </w:r>
    </w:p>
    <w:p w14:paraId="13D0B168" w14:textId="28687B8D" w:rsidR="00103054" w:rsidRDefault="00103054" w:rsidP="00F158F9">
      <w:pPr>
        <w:pStyle w:val="Bulletslevel2"/>
        <w:spacing w:after="120" w:line="288" w:lineRule="auto"/>
        <w:ind w:left="567" w:hanging="283"/>
        <w:jc w:val="both"/>
        <w:rPr>
          <w:rFonts w:cs="Arial"/>
          <w:szCs w:val="19"/>
          <w:lang w:val="sk-SK"/>
        </w:rPr>
      </w:pPr>
      <w:r w:rsidRPr="00103054">
        <w:rPr>
          <w:rFonts w:cs="Arial"/>
          <w:szCs w:val="19"/>
          <w:lang w:val="sk-SK"/>
        </w:rPr>
        <w:t>projektantom ocenený rozpočet stavebných prác aktuálny k času 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ocenený rozpočet, resp. vyjadrenie  projektanta musí byť parafované s uvedením dátumu a ošetrené úradnou pečiatkou projektanta,</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5D334FBE" w:rsidR="009D7F63" w:rsidRPr="0073389C" w:rsidRDefault="009D7F63" w:rsidP="009D7F63">
      <w:pPr>
        <w:spacing w:before="120" w:after="120" w:line="288" w:lineRule="auto"/>
        <w:jc w:val="both"/>
      </w:pPr>
      <w:r w:rsidRPr="0073389C">
        <w:t>V prípade, ak je vysúťažená hodnota zákazky vyššia ako jej predpokladaná hodnota (rozpočet) uvedená v zmluve o NFP, poskytovateľ preplatí výdavky len do výšky sumy schválenej v </w:t>
      </w:r>
      <w:r w:rsidR="000A2AD4">
        <w:t>Žo</w:t>
      </w:r>
      <w:r w:rsidRPr="0073389C">
        <w:t xml:space="preserve">NFP a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273" w:name="_Toc359942927"/>
      <w:bookmarkStart w:id="274" w:name="_Toc359943223"/>
      <w:bookmarkStart w:id="275" w:name="_Toc359943519"/>
      <w:bookmarkStart w:id="276" w:name="_Toc359943821"/>
      <w:bookmarkStart w:id="277" w:name="_Toc359944123"/>
      <w:bookmarkStart w:id="278" w:name="_Toc359944423"/>
      <w:bookmarkStart w:id="279" w:name="_Toc360024483"/>
      <w:bookmarkStart w:id="280" w:name="_Toc360030478"/>
      <w:bookmarkStart w:id="281" w:name="_Toc360031228"/>
      <w:bookmarkStart w:id="282" w:name="_Toc360109830"/>
      <w:bookmarkStart w:id="283" w:name="_Toc360110140"/>
      <w:bookmarkStart w:id="284" w:name="_Toc360118330"/>
      <w:bookmarkStart w:id="285" w:name="_Toc360118645"/>
      <w:bookmarkStart w:id="286" w:name="_Toc409190741"/>
      <w:bookmarkStart w:id="287" w:name="_Toc360031229"/>
      <w:bookmarkStart w:id="288" w:name="_Toc440372880"/>
      <w:bookmarkStart w:id="289" w:name="_Toc440636391"/>
      <w:bookmarkEnd w:id="273"/>
      <w:bookmarkEnd w:id="274"/>
      <w:bookmarkEnd w:id="275"/>
      <w:bookmarkEnd w:id="276"/>
      <w:bookmarkEnd w:id="277"/>
      <w:bookmarkEnd w:id="278"/>
      <w:bookmarkEnd w:id="279"/>
      <w:bookmarkEnd w:id="280"/>
      <w:bookmarkEnd w:id="281"/>
      <w:bookmarkEnd w:id="282"/>
      <w:bookmarkEnd w:id="283"/>
      <w:bookmarkEnd w:id="284"/>
      <w:bookmarkEnd w:id="285"/>
      <w:r w:rsidRPr="0073389C">
        <w:rPr>
          <w:lang w:val="sk-SK"/>
        </w:rPr>
        <w:t>Povinnosť uzatvoriť zmluvu</w:t>
      </w:r>
      <w:bookmarkEnd w:id="286"/>
      <w:bookmarkEnd w:id="287"/>
      <w:bookmarkEnd w:id="288"/>
      <w:bookmarkEnd w:id="289"/>
    </w:p>
    <w:p w14:paraId="7A55D271" w14:textId="6ABF7BE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 5 000 EUR.</w:t>
      </w:r>
      <w:r w:rsidR="001D76D4" w:rsidRPr="001D76D4">
        <w:t xml:space="preserve"> Pri zákazkách, ktorých PHZ je nižšia ako 5 000 EUR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176F9A96" w:rsidR="009D7F63" w:rsidRPr="0073389C" w:rsidRDefault="00C80170" w:rsidP="009D7F63">
      <w:pPr>
        <w:spacing w:before="120" w:after="120" w:line="288" w:lineRule="auto"/>
        <w:jc w:val="both"/>
        <w:rPr>
          <w:lang w:eastAsia="sk-SK"/>
        </w:rPr>
      </w:pPr>
      <w:r w:rsidRPr="00C80170">
        <w:rPr>
          <w:lang w:eastAsia="sk-SK"/>
        </w:rPr>
        <w:t>Zároveň upozorňujeme na povinnosť uzavrieť zmluvu len so subjektom, ktorý má v registri konečných užívateľov výhod zapísaných konečných užívateľov výhod (pozn. platí aj na subdodávateľov a iné osoby, viď § 56 ods. 2, 3 a 16 ZVO)</w:t>
      </w:r>
      <w:r>
        <w:rPr>
          <w:lang w:eastAsia="sk-SK"/>
        </w:rPr>
        <w:t>.</w:t>
      </w:r>
    </w:p>
    <w:p w14:paraId="7A55D274" w14:textId="77777777" w:rsidR="009D7F63" w:rsidRPr="0073389C" w:rsidRDefault="009D7F63" w:rsidP="009D7F63">
      <w:pPr>
        <w:pStyle w:val="Nadpis3"/>
        <w:ind w:left="567" w:firstLine="0"/>
        <w:rPr>
          <w:lang w:val="sk-SK"/>
        </w:rPr>
      </w:pPr>
      <w:bookmarkStart w:id="290" w:name="_Toc440372881"/>
      <w:bookmarkStart w:id="291" w:name="_Toc440636392"/>
      <w:r w:rsidRPr="0073389C">
        <w:rPr>
          <w:lang w:val="sk-SK"/>
        </w:rPr>
        <w:t>Finančné limity</w:t>
      </w:r>
      <w:bookmarkEnd w:id="290"/>
      <w:bookmarkEnd w:id="291"/>
    </w:p>
    <w:p w14:paraId="7A55D275" w14:textId="77777777"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 sú ustanovené všeobecne záväzným právnym predpisom ÚVO</w:t>
      </w:r>
      <w:r w:rsidRPr="0073389C">
        <w:rPr>
          <w:rStyle w:val="Odkaznapoznmkupodiarou"/>
          <w:b/>
          <w:sz w:val="19"/>
          <w:u w:val="single"/>
        </w:rPr>
        <w:footnoteReference w:id="92"/>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292" w:name="_Toc440372882"/>
      <w:bookmarkStart w:id="293" w:name="_Toc440636393"/>
      <w:r w:rsidRPr="0073389C">
        <w:rPr>
          <w:lang w:val="sk-SK"/>
        </w:rPr>
        <w:t>Všeobecné ustanovenia</w:t>
      </w:r>
      <w:bookmarkEnd w:id="292"/>
      <w:bookmarkEnd w:id="293"/>
    </w:p>
    <w:p w14:paraId="7A55D278" w14:textId="2B4EE44E"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w:t>
      </w:r>
      <w:r w:rsidR="00C047D6" w:rsidRPr="00C047D6">
        <w:t>zaevidovať VO do ITMS2014+ a </w:t>
      </w:r>
      <w:r w:rsidR="00C047D6">
        <w:t>súčasne</w:t>
      </w:r>
      <w:r w:rsidR="00C047D6" w:rsidRPr="00C047D6">
        <w:t xml:space="preserve"> </w:t>
      </w:r>
      <w:r w:rsidRPr="0073389C">
        <w:t xml:space="preserve">predložiť dokumentáciu z VO na jeho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 xml:space="preserve">v zmysle zmluvy o NFP. Časť dokumentácie môže prijímateľ predložiť aj v elektronickej podobe (napr. na </w:t>
      </w:r>
      <w:r w:rsidR="00E575D3">
        <w:rPr>
          <w:rFonts w:cs="Arial"/>
          <w:szCs w:val="19"/>
        </w:rPr>
        <w:t>pevnom neprepisovateľnom nosiči</w:t>
      </w:r>
      <w:r w:rsidR="001D76D4" w:rsidRPr="001D76D4">
        <w:t xml:space="preserve">). Dokumentáciu, ktorú prijímateľ predloží cez ITMS2014+ alebo v elektronickej podobe, nie je potrebné predkladať aj v </w:t>
      </w:r>
      <w:r w:rsidR="00E575D3">
        <w:t>listinnej</w:t>
      </w:r>
      <w:r w:rsidR="00E575D3" w:rsidRPr="001D76D4">
        <w:t xml:space="preserve"> </w:t>
      </w:r>
      <w:r w:rsidR="001D76D4" w:rsidRPr="001D76D4">
        <w:t>podobe</w:t>
      </w:r>
      <w:r w:rsidRPr="0073389C">
        <w:t>.</w:t>
      </w:r>
      <w:r w:rsidR="00E575D3">
        <w:t xml:space="preserve"> </w:t>
      </w:r>
      <w:r w:rsidR="00E575D3" w:rsidRPr="00E575D3">
        <w:t xml:space="preserve">V prípade, ak prijímateľ dokumentáciu z VO plánuje predložiť v elektronickej podobe, sprievodný list, čestné vyhlásenia a podpísanú zmluvu s dodávateľom predloží v listinnej podobe. Minimálny rozsah </w:t>
      </w:r>
      <w:r w:rsidR="00E575D3" w:rsidRPr="00E575D3">
        <w:lastRenderedPageBreak/>
        <w:t>dokumentácie, ktorú prijímateľ predkladá/môže predkladať cez ITMS 2014+ je definovaný rozsahom dokumentácie zverejňovanej v profile verejného obstarávateľa v závislosti od hodnoty a typu zákazky. Úprava povinnosti, resp. možnosti predkladania časti dokumentácie cez ITMS 2014+  závisí od znenia VZP k Zmluve o NFP.</w:t>
      </w:r>
    </w:p>
    <w:p w14:paraId="7A55D279" w14:textId="77777777" w:rsidR="009D7F63" w:rsidRPr="0073389C" w:rsidRDefault="009D7F63" w:rsidP="009D7F63">
      <w:pPr>
        <w:spacing w:before="120" w:after="120" w:line="288" w:lineRule="auto"/>
      </w:pPr>
      <w:r w:rsidRPr="0073389C">
        <w:t>Prijímateľ použije nasledovný postup:</w:t>
      </w:r>
    </w:p>
    <w:p w14:paraId="7A55D27A" w14:textId="3837B46E" w:rsidR="009D7F63" w:rsidRPr="0073389C" w:rsidRDefault="009D7F63" w:rsidP="00151D4D">
      <w:pPr>
        <w:pStyle w:val="Odsekzoznamu"/>
        <w:numPr>
          <w:ilvl w:val="0"/>
          <w:numId w:val="55"/>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14:paraId="7A55D27B" w14:textId="7A321EA0" w:rsidR="009D7F63" w:rsidRPr="0073389C" w:rsidRDefault="009D7F63" w:rsidP="00151D4D">
      <w:pPr>
        <w:pStyle w:val="Odsekzoznamu"/>
        <w:numPr>
          <w:ilvl w:val="0"/>
          <w:numId w:val="55"/>
        </w:numPr>
        <w:spacing w:before="120" w:after="120" w:line="288" w:lineRule="auto"/>
        <w:contextualSpacing w:val="0"/>
        <w:jc w:val="both"/>
      </w:pPr>
      <w:r w:rsidRPr="0073389C">
        <w:t xml:space="preserve">Prijímateľ vyhotoví zoznam dokladov, ktoré vo fotokópii </w:t>
      </w:r>
      <w:r w:rsidR="001D76D4" w:rsidRPr="001D76D4">
        <w:t>v elektronickej podobe alebo cez ITMS2014+</w:t>
      </w:r>
      <w:r w:rsidR="001D76D4">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777777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Odporúčame, aby sa tento zoznam nachádzal ako prvý list predloženej dokumentácie a dokumentácia bola chronologicky usporiadaná/zosumarizovaná.</w:t>
      </w:r>
      <w:r w:rsidRPr="0070385A">
        <w:rPr>
          <w:b/>
          <w:i/>
          <w:color w:val="000000" w:themeColor="text1"/>
        </w:rPr>
        <w:t xml:space="preserve"> </w:t>
      </w:r>
    </w:p>
    <w:p w14:paraId="7A55D27D" w14:textId="05FDCB1F" w:rsidR="009D7F63" w:rsidRPr="0073389C" w:rsidRDefault="009D7F63" w:rsidP="00151D4D">
      <w:pPr>
        <w:pStyle w:val="Odsekzoznamu"/>
        <w:numPr>
          <w:ilvl w:val="0"/>
          <w:numId w:val="55"/>
        </w:numPr>
        <w:spacing w:before="120" w:after="120" w:line="288" w:lineRule="auto"/>
        <w:contextualSpacing w:val="0"/>
        <w:jc w:val="both"/>
      </w:pPr>
      <w:r w:rsidRPr="0073389C">
        <w:t>Fotokópie a zoznam predkladaných dokladov následne prijímateľ pevne spojí (napr. zviaže tepelnou alebo hrebeňovou väzbou</w:t>
      </w:r>
      <w:r w:rsidR="00C340D9">
        <w:t xml:space="preserve"> previazanou šnúrkou</w:t>
      </w:r>
      <w:r w:rsidRPr="0073389C">
        <w:t xml:space="preserve">)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r w:rsidR="00D11568" w:rsidRPr="00D11568">
        <w:t>V prípade rozsiahlej dokumentácie, resp. z dôvodu lepšej manipulácie prijímateľ dokumentáciu predkladá podľa predchádzajúcich viet v pevnej väzbe, avšak vo viacerých menších zväzkoch.</w:t>
      </w:r>
    </w:p>
    <w:p w14:paraId="7A55D280" w14:textId="77777777" w:rsidR="009D7F63" w:rsidRPr="0073389C" w:rsidRDefault="009D7F63" w:rsidP="009D7F63">
      <w:pPr>
        <w:spacing w:before="120" w:after="120" w:line="288" w:lineRule="auto"/>
        <w:jc w:val="both"/>
      </w:pPr>
    </w:p>
    <w:p w14:paraId="7A55D281" w14:textId="2BAC5F96"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 xml:space="preserve">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0EBC7E74" w14:textId="004C43EF"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V prípade, ak Poskytovateľ neoboznámi Prijímateľa (nezašle návrh správy z kontroly, resp. správu z kontroly) v lehote určenej na výkon finančnej kontroly obstarávania služieb, tovarov, stavebných prác a súvisiacich postupov (a nedošlo k prerušeniu plynutia lehoty ani k odmietnutiu vykonania prvej ex-ante kontroly pred vyhlásením VO), Prijímateľ nie je oprávnený uzatvoriť zmluvu s úspešným uchádzačom ani vykonať iný úkon, ktorého podmienkou je vykonanie finančnej kontroly (napr. vyhlásenie VO) Poskytovateľom.</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385E14F7" w:rsidR="00A327BE" w:rsidRDefault="00A327BE" w:rsidP="009D7F63">
      <w:pPr>
        <w:pStyle w:val="Zkladntext2"/>
        <w:widowControl w:val="0"/>
        <w:spacing w:before="120" w:after="120" w:line="288" w:lineRule="auto"/>
        <w:jc w:val="both"/>
        <w:rPr>
          <w:rFonts w:ascii="Arial" w:hAnsi="Arial" w:cs="Arial"/>
          <w:i/>
          <w:color w:val="FF0000"/>
          <w:sz w:val="19"/>
          <w:szCs w:val="19"/>
        </w:rPr>
      </w:pPr>
      <w:r w:rsidRPr="00A327BE">
        <w:rPr>
          <w:rFonts w:ascii="Arial" w:hAnsi="Arial" w:cs="Arial"/>
          <w:i/>
          <w:sz w:val="19"/>
          <w:szCs w:val="19"/>
        </w:rPr>
        <w:t>Dôležité upozornenie:</w:t>
      </w:r>
      <w:r w:rsidRPr="00DA7632">
        <w:rPr>
          <w:rFonts w:ascii="Arial" w:hAnsi="Arial" w:cs="Arial"/>
          <w:i/>
          <w:sz w:val="19"/>
          <w:szCs w:val="19"/>
        </w:rPr>
        <w:t xml:space="preserve"> </w:t>
      </w:r>
      <w:r>
        <w:rPr>
          <w:rFonts w:ascii="Arial" w:hAnsi="Arial" w:cs="Arial"/>
          <w:i/>
          <w:sz w:val="19"/>
          <w:szCs w:val="19"/>
        </w:rPr>
        <w:t xml:space="preserve"> </w:t>
      </w:r>
      <w:r w:rsidR="00D11568" w:rsidRPr="00D11568">
        <w:rPr>
          <w:rFonts w:ascii="Arial" w:hAnsi="Arial" w:cs="Arial"/>
          <w:b w:val="0"/>
          <w:sz w:val="19"/>
          <w:szCs w:val="19"/>
        </w:rPr>
        <w:t>Ostatné povinnosti prijímateľa týkajúce sa lehoty na vyhlásenie VO na hlavné aktivity projektu, maximálneho počtu opakovaní verejných obstarávaní a pod. sú upravené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DA7632">
        <w:rPr>
          <w:rFonts w:ascii="Arial" w:hAnsi="Arial" w:cs="Arial"/>
          <w:b w:val="0"/>
          <w:sz w:val="19"/>
          <w:szCs w:val="19"/>
        </w:rPr>
        <w:t xml:space="preserve">. </w:t>
      </w:r>
    </w:p>
    <w:p w14:paraId="04CA09FC" w14:textId="77777777"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V  prípade, ak ku dňu nadobudnutia účinnosti Zmluvy o poskytnutí NFP Prijímateľ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6E54DAAA"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vysvetlenie, ak sa uskutočnilo;</w:t>
      </w:r>
    </w:p>
    <w:p w14:paraId="7A55D28A" w14:textId="3236E17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menovacie dekréty jednotlivých členov komisie, vrátane ich životopisov,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p>
    <w:p w14:paraId="7A55D292" w14:textId="332FA917"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rokovacieho konania bez zverejnenia, resp.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06585B4"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 xml:space="preserve">screen) preverovania zápisu konečných užívateľov výhod úspešného uchádzača, resp. aj jeho subdodávateľov a osôb podľa § </w:t>
      </w:r>
      <w:r w:rsidR="00552EAD">
        <w:rPr>
          <w:rFonts w:cs="Arial"/>
          <w:lang w:val="sk-SK"/>
        </w:rPr>
        <w:t>33</w:t>
      </w:r>
      <w:r w:rsidR="00552EAD" w:rsidRPr="00F73625">
        <w:rPr>
          <w:rFonts w:cs="Arial"/>
          <w:lang w:val="sk-SK"/>
        </w:rPr>
        <w:t xml:space="preserve"> </w:t>
      </w:r>
      <w:r w:rsidRPr="00F73625">
        <w:rPr>
          <w:rFonts w:cs="Arial"/>
          <w:lang w:val="sk-SK"/>
        </w:rPr>
        <w:t xml:space="preserve">ods. 2 a § </w:t>
      </w:r>
      <w:r w:rsidR="00552EAD">
        <w:rPr>
          <w:rFonts w:cs="Arial"/>
          <w:lang w:val="sk-SK"/>
        </w:rPr>
        <w:t>34</w:t>
      </w:r>
      <w:r w:rsidRPr="00F73625">
        <w:rPr>
          <w:rFonts w:cs="Arial"/>
          <w:lang w:val="sk-SK"/>
        </w:rPr>
        <w:t xml:space="preserve"> ods. </w:t>
      </w:r>
      <w:r w:rsidR="00552EAD">
        <w:rPr>
          <w:rFonts w:cs="Arial"/>
          <w:lang w:val="sk-SK"/>
        </w:rPr>
        <w:t>3</w:t>
      </w:r>
      <w:r w:rsidR="00552EAD" w:rsidRPr="00F73625">
        <w:rPr>
          <w:rFonts w:cs="Arial"/>
          <w:lang w:val="sk-SK"/>
        </w:rPr>
        <w:t xml:space="preserve"> </w:t>
      </w:r>
      <w:r w:rsidRPr="00F73625">
        <w:rPr>
          <w:rFonts w:cs="Arial"/>
          <w:lang w:val="sk-SK"/>
        </w:rPr>
        <w:t xml:space="preserve">ZVO v registri konečných užívateľov 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77777777"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 xml:space="preserve">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7A55D2A1" w14:textId="0047ECD7" w:rsidR="009D7F63" w:rsidRDefault="009D7F63" w:rsidP="009D7F63">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18C07065" w14:textId="13101994" w:rsidR="00D72FDB" w:rsidRPr="0073389C" w:rsidRDefault="00D72FDB" w:rsidP="001F7F84">
      <w:pPr>
        <w:pStyle w:val="Bulletslevel2"/>
        <w:spacing w:after="120" w:line="288" w:lineRule="auto"/>
        <w:ind w:left="567" w:hanging="283"/>
        <w:jc w:val="both"/>
        <w:rPr>
          <w:rFonts w:cs="Arial"/>
          <w:lang w:val="sk-SK"/>
        </w:rPr>
      </w:pPr>
      <w:r w:rsidRPr="00D72FDB">
        <w:rPr>
          <w:rFonts w:cs="Arial"/>
          <w:lang w:val="sk-SK"/>
        </w:rPr>
        <w:t>preukázateľné potvrdenie  (napr. printscreen) preverovania zápisu úspešného uchádzača, resp. jeho subdodávateľov a osôb podľa § 33 ods. 2 a § 34 ods. 2 ZVO v registri konečných užívateľov výhod alebo úspešného uchádzača, resp. jeho subdodávateľov v registri partnerov verejného sektora;</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návrh zmluvného formuláru obsahujúceho štandardné zmluvné podmienky;</w:t>
      </w:r>
    </w:p>
    <w:p w14:paraId="20E81109" w14:textId="16AD90FB" w:rsidR="00EF2628" w:rsidRPr="00144232" w:rsidRDefault="00D72FDB" w:rsidP="00151D4D">
      <w:pPr>
        <w:pStyle w:val="Bulletslevel2"/>
        <w:numPr>
          <w:ilvl w:val="0"/>
          <w:numId w:val="84"/>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01E258EB" w14:textId="575054A4" w:rsidR="00EF2628" w:rsidRPr="00144232" w:rsidRDefault="00EF2628" w:rsidP="00151D4D">
      <w:pPr>
        <w:pStyle w:val="Bulletslevel2"/>
        <w:numPr>
          <w:ilvl w:val="0"/>
          <w:numId w:val="84"/>
        </w:numPr>
        <w:jc w:val="both"/>
        <w:rPr>
          <w:rFonts w:cs="Arial"/>
          <w:lang w:val="sk-SK"/>
        </w:rPr>
      </w:pPr>
      <w:r w:rsidRPr="00144232">
        <w:rPr>
          <w:rFonts w:cs="Arial"/>
          <w:lang w:val="sk-SK"/>
        </w:rPr>
        <w:t>;</w:t>
      </w:r>
    </w:p>
    <w:p w14:paraId="6379F042"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lastRenderedPageBreak/>
        <w:t>potvrdenie o zverejnení uzavretej zmluvy medzi prijímateľom a úspešným uchádzačom v CRZ;</w:t>
      </w:r>
    </w:p>
    <w:p w14:paraId="291E0AFC" w14:textId="01EFCA1F" w:rsidR="00D72FDB" w:rsidRPr="00EF2628" w:rsidRDefault="00D72FDB" w:rsidP="00151D4D">
      <w:pPr>
        <w:pStyle w:val="Bulletslevel2"/>
        <w:numPr>
          <w:ilvl w:val="0"/>
          <w:numId w:val="84"/>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2C716195"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Uvedená informácia bude tvoriť súčasť predloženej dokumentácie na kontrolu VO. Prijímateľ je rovnako povinný na žiadosť poskytovateľa zabezpečiť pre poskytovateľa pasívny prístup pozorovateľa za účelom sledovania priebehu elektronickej aukcie v reálnom čase.</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42BF2C9F"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 xml:space="preserve">ní použitom ako výzva na účasť  sa určí veľkosť a predmet takýchto častí a uvedie, či ponuky možno predložiť na jednu časť, niekoľko častí alebo všetky časti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93"/>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lastRenderedPageBreak/>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3D3CDBBE"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 xml:space="preserve">Poskytovateľ v rámci výkonu kontroly VO posudzuje predmetné VO aj z pohľadu možného porušenia hospodárskej súťaže podľa zákona č. 136/2001 Z.z. o ochrane hospodárskej súťaže (konkrétne  dohôd obmedzujúcich súťaž podľa § 4 zákona o ochrane hospodárskej súťaže).   Za účelom zvýšenia informovanosti prijímateľov je v prílohe tejto príručky (Príloha č. </w:t>
      </w:r>
      <w:r w:rsidR="00836B04">
        <w:rPr>
          <w:rFonts w:cs="Arial"/>
          <w:szCs w:val="19"/>
        </w:rPr>
        <w:t>3</w:t>
      </w:r>
      <w:r w:rsidR="005979B7">
        <w:rPr>
          <w:rFonts w:cs="Arial"/>
          <w:szCs w:val="19"/>
        </w:rPr>
        <w:t>3</w:t>
      </w:r>
      <w:r w:rsidRPr="008D5848">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294" w:name="_Toc418000109"/>
      <w:bookmarkStart w:id="295" w:name="_Toc440372883"/>
      <w:bookmarkStart w:id="296" w:name="_Toc440636394"/>
      <w:bookmarkEnd w:id="294"/>
      <w:r w:rsidRPr="00C477FA">
        <w:rPr>
          <w:lang w:val="sk-SK"/>
        </w:rPr>
        <w:t xml:space="preserve">Typy </w:t>
      </w:r>
      <w:r w:rsidRPr="0073389C">
        <w:rPr>
          <w:lang w:val="sk-SK"/>
        </w:rPr>
        <w:t>kontroly VO</w:t>
      </w:r>
      <w:bookmarkEnd w:id="295"/>
      <w:bookmarkEnd w:id="296"/>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odôvodnenie použitého postupu VO, ak sa vyžaduje.</w:t>
      </w:r>
    </w:p>
    <w:p w14:paraId="57864A70" w14:textId="683FB3ED"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zákazky realizovanej cez elektronické trhovisko je okrem dokumentácie preukazujúcej určenie </w:t>
      </w:r>
      <w:r w:rsidR="00F7591D">
        <w:t>PHZ</w:t>
      </w:r>
      <w:r w:rsidRPr="0073389C">
        <w:t>, návrh zmluvného formuláru obsahujúceho štandardné zmluvné podmienky, opis predmetu zákazky a prípadne objednávkové atribúty (najmä konkrétne zmluvné špecifikácie a podmienky súťaže)</w:t>
      </w:r>
      <w:r w:rsidR="00F0718F">
        <w:t xml:space="preserve"> </w:t>
      </w:r>
      <w:r w:rsidR="00F0718F" w:rsidRPr="005F1F6B">
        <w:rPr>
          <w:rFonts w:cs="Arial"/>
          <w:szCs w:val="19"/>
        </w:rPr>
        <w:t>a zároveň v prípade nadlimitných zákaziek realizovaných cez elektronické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451E4383"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 v prípade elektronického trhoviska 10 pracovných dní od doručenia dokumentácie prijímateľom.</w:t>
      </w:r>
    </w:p>
    <w:p w14:paraId="5691C10A" w14:textId="43A88E11" w:rsidR="00C7417C" w:rsidRDefault="00C7417C" w:rsidP="00C064D9">
      <w:pPr>
        <w:spacing w:line="288" w:lineRule="auto"/>
        <w:jc w:val="both"/>
      </w:pPr>
      <w:r w:rsidRPr="00C7417C">
        <w:t xml:space="preserve">Povinnosť prijímateľa predkladať dokumentáciu na ex-ante kontrolu sa vzťahuje na všetky </w:t>
      </w:r>
      <w:r w:rsidR="00160CE0" w:rsidRPr="00160CE0">
        <w:t>nadlimitné zákazky s ohľadom na predpokladanú hodnotu zákazky, resp. na zvolený postup</w:t>
      </w:r>
      <w:r w:rsidRPr="00C7417C">
        <w:t xml:space="preserve"> a na podlimitné zákazky realizované cez elektronické trhovisko podľa § </w:t>
      </w:r>
      <w:r w:rsidR="00C064D9">
        <w:t>108</w:t>
      </w:r>
      <w:r w:rsidR="00C064D9" w:rsidRPr="00C7417C">
        <w:t xml:space="preserve"> </w:t>
      </w:r>
      <w:r w:rsidRPr="00C7417C">
        <w:t>ods. 1 písm. a) ZVO</w:t>
      </w:r>
      <w:r w:rsidR="00160CE0" w:rsidRPr="00160CE0">
        <w:t xml:space="preserve"> a podlimitné zákazky pri službách uvedených v prílohe č. 1 ZVO (sociálne služby a iné osobitné služby)</w:t>
      </w:r>
      <w:r w:rsidR="00160CE0">
        <w:t xml:space="preserve"> </w:t>
      </w:r>
      <w:r w:rsidRPr="00C7417C">
        <w:t xml:space="preserve">. </w:t>
      </w: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r w:rsidR="00C7417C" w:rsidRPr="008D5848">
        <w:t xml:space="preserve">vykonáva pri: </w:t>
      </w:r>
    </w:p>
    <w:p w14:paraId="271947DC" w14:textId="02E62B61"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r>
      <w:r w:rsidR="005D4EE3" w:rsidRPr="005D4EE3">
        <w:t>nadlimitných zákazkách, okrem zákaziek zadávaných centrálnou obstarávacou organizáciou podľa § 15 ods. 2 ZVO</w:t>
      </w:r>
      <w:r w:rsidRPr="008D5848">
        <w:t xml:space="preserve">; </w:t>
      </w:r>
    </w:p>
    <w:p w14:paraId="0FE68191" w14:textId="531AD0EC"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r>
      <w:r w:rsidR="005D4EE3" w:rsidRPr="005D4EE3">
        <w:t>podlimitných zákazkách realizovaných cez elektronické trhovisko podľa § 108 ods. 1 písm. a) ZVO</w:t>
      </w:r>
      <w:r w:rsidRPr="008D5848">
        <w:t xml:space="preserve">; </w:t>
      </w:r>
    </w:p>
    <w:p w14:paraId="2A44826F" w14:textId="6163A0F1" w:rsidR="00E322E9" w:rsidRDefault="00C7417C" w:rsidP="00E8012F">
      <w:pPr>
        <w:pBdr>
          <w:top w:val="single" w:sz="4" w:space="1" w:color="auto"/>
          <w:left w:val="single" w:sz="4" w:space="4" w:color="auto"/>
          <w:bottom w:val="single" w:sz="4" w:space="1" w:color="auto"/>
          <w:right w:val="single" w:sz="4" w:space="4" w:color="auto"/>
        </w:pBdr>
        <w:shd w:val="clear" w:color="auto" w:fill="00A1DE"/>
        <w:spacing w:line="276" w:lineRule="auto"/>
        <w:ind w:left="720" w:hanging="720"/>
        <w:jc w:val="both"/>
      </w:pPr>
      <w:r w:rsidRPr="008D5848">
        <w:t>•</w:t>
      </w:r>
      <w:r w:rsidRPr="008D5848">
        <w:tab/>
      </w:r>
      <w:r w:rsidR="005D4EE3" w:rsidRPr="005D4EE3">
        <w:t>podlimitných zákazkách pri službách uvedených v prílohe č. 1 ZVO (sociálne služby a iné osobitné služby)</w:t>
      </w:r>
      <w:r w:rsidR="005D4EE3">
        <w:t>.</w:t>
      </w:r>
      <w:r w:rsidR="00E322E9">
        <w:t xml:space="preserve"> </w:t>
      </w:r>
    </w:p>
    <w:p w14:paraId="3F81171F" w14:textId="77777777" w:rsidR="00C7417C" w:rsidRDefault="00C7417C" w:rsidP="00C7417C">
      <w:pPr>
        <w:spacing w:before="120" w:after="120" w:line="288" w:lineRule="auto"/>
        <w:jc w:val="both"/>
      </w:pPr>
    </w:p>
    <w:p w14:paraId="75CB443A" w14:textId="49E28555" w:rsidR="00A327BE" w:rsidRPr="00AC3647" w:rsidRDefault="00A327BE" w:rsidP="00A327BE">
      <w:pPr>
        <w:spacing w:line="288" w:lineRule="auto"/>
        <w:jc w:val="both"/>
        <w:rPr>
          <w:rFonts w:cs="Arial"/>
          <w:szCs w:val="19"/>
        </w:rPr>
      </w:pPr>
      <w:r w:rsidRPr="0073389C">
        <w:rPr>
          <w:b/>
          <w:i/>
          <w:color w:val="FF0000"/>
        </w:rPr>
        <w:t>Povinnosť prijímateľa:</w:t>
      </w:r>
      <w:r w:rsidRPr="0073389C">
        <w:rPr>
          <w:color w:val="FF0000"/>
        </w:rPr>
        <w:t xml:space="preserve"> </w:t>
      </w:r>
      <w:r w:rsidRPr="00703E20">
        <w:rPr>
          <w:rFonts w:cs="Arial"/>
          <w:color w:val="FF0000"/>
          <w:szCs w:val="19"/>
        </w:rPr>
        <w:t xml:space="preserve"> </w:t>
      </w:r>
      <w:r w:rsidRPr="00AC3647">
        <w:rPr>
          <w:rFonts w:cs="Arial"/>
          <w:szCs w:val="19"/>
        </w:rPr>
        <w:t xml:space="preserve">Prijímateľ je povinný </w:t>
      </w:r>
      <w:r w:rsidRPr="00AC3647">
        <w:rPr>
          <w:rFonts w:cs="Arial"/>
          <w:b/>
          <w:szCs w:val="19"/>
        </w:rPr>
        <w:t xml:space="preserve">do 15 dní odo dňa doručenia oznámenia o schválení </w:t>
      </w:r>
      <w:r>
        <w:rPr>
          <w:rFonts w:cs="Arial"/>
          <w:b/>
          <w:szCs w:val="19"/>
        </w:rPr>
        <w:t xml:space="preserve">prvej </w:t>
      </w:r>
      <w:r w:rsidRPr="00AC3647">
        <w:rPr>
          <w:rFonts w:cs="Arial"/>
          <w:b/>
          <w:szCs w:val="19"/>
        </w:rPr>
        <w:t>ex-ante kontroly</w:t>
      </w:r>
      <w:r w:rsidRPr="00AC3647">
        <w:rPr>
          <w:rFonts w:cs="Arial"/>
          <w:szCs w:val="19"/>
        </w:rPr>
        <w:t xml:space="preserve"> zverejniť oznámenie o začatí verejného obstarávania vo vestníku verejného obstarávania</w:t>
      </w:r>
      <w:r w:rsidR="00E322E9">
        <w:rPr>
          <w:rFonts w:cs="Arial"/>
          <w:szCs w:val="19"/>
        </w:rPr>
        <w:t xml:space="preserve">, </w:t>
      </w:r>
      <w:r w:rsidR="00E322E9" w:rsidRPr="00E322E9">
        <w:rPr>
          <w:rFonts w:cs="Arial"/>
          <w:szCs w:val="19"/>
        </w:rPr>
        <w:t>resp. na elektronickom trhovisku</w:t>
      </w:r>
      <w:r w:rsidRPr="00AC3647">
        <w:rPr>
          <w:rFonts w:cs="Arial"/>
          <w:szCs w:val="19"/>
        </w:rPr>
        <w:t>. Uvedené neplatí v prípade odôvodnenej požiadavky Prijímateľa o predĺženie tejto lehoty doručenej Poskytovateľovi ešte pred uplynutím uvedenej lehoty.</w:t>
      </w:r>
    </w:p>
    <w:p w14:paraId="5789F0B1" w14:textId="77777777" w:rsidR="00A327BE" w:rsidRPr="0073389C" w:rsidRDefault="00A327BE" w:rsidP="00C7417C">
      <w:pPr>
        <w:spacing w:before="120" w:after="120" w:line="288" w:lineRule="auto"/>
        <w:jc w:val="both"/>
      </w:pPr>
    </w:p>
    <w:p w14:paraId="7A55D2B4" w14:textId="17A3960D"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prestáva plynúť lehota na výkon kontroly</w:t>
      </w:r>
      <w:r w:rsidR="00F8192B" w:rsidRPr="008D5848">
        <w:rPr>
          <w:rFonts w:cs="Arial"/>
          <w:szCs w:val="19"/>
        </w:rPr>
        <w:t xml:space="preserve"> VO</w:t>
      </w:r>
      <w:r w:rsidR="0020630C" w:rsidRPr="008D5848">
        <w:rPr>
          <w:rFonts w:cs="Arial"/>
          <w:szCs w:val="19"/>
        </w:rPr>
        <w:t xml:space="preserve">. Dňom nasledujúcim po dni doručenia vysvetlenia alebo doplnenia dokumentácie poskytovateľovi začína plynúť nová lehota na výkon kontroly VO. </w:t>
      </w:r>
    </w:p>
    <w:p w14:paraId="32B85B2A" w14:textId="3878C37D" w:rsidR="00C7417C" w:rsidRDefault="00C7417C" w:rsidP="009D7F63">
      <w:pPr>
        <w:spacing w:before="120" w:after="120" w:line="288" w:lineRule="auto"/>
        <w:jc w:val="both"/>
      </w:pPr>
    </w:p>
    <w:p w14:paraId="7E3C4603" w14:textId="318FE7BA"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(10 pracovných dní v prípade elektronického trhoviska)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1A0D0B55"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nebude </w:t>
      </w:r>
      <w:r w:rsidR="00CA0961">
        <w:rPr>
          <w:rFonts w:cs="Arial"/>
          <w:szCs w:val="19"/>
        </w:rPr>
        <w:t xml:space="preserve">poskytovateľ </w:t>
      </w:r>
      <w:r w:rsidRPr="0073389C">
        <w:t xml:space="preserve">oprávnený postupovať vo veci určenia 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nebudú schválené</w:t>
      </w:r>
      <w:r w:rsidRPr="0073389C">
        <w:t xml:space="preserve"> na financovanie v plnom rozsahu. </w:t>
      </w:r>
    </w:p>
    <w:p w14:paraId="68EE2663" w14:textId="77777777" w:rsidR="00C7417C" w:rsidRDefault="00C7417C" w:rsidP="009D7F63">
      <w:pPr>
        <w:spacing w:before="120" w:after="120" w:line="288" w:lineRule="auto"/>
        <w:jc w:val="both"/>
        <w:rPr>
          <w:b/>
        </w:rPr>
      </w:pPr>
    </w:p>
    <w:p w14:paraId="444774FE" w14:textId="06C4A2AC"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posudzované ako podstatné porušenie </w:t>
      </w:r>
      <w:r w:rsidR="00320FAE">
        <w:t>z</w:t>
      </w:r>
      <w:r w:rsidRPr="001C44C7">
        <w:t xml:space="preserve">mluvy o NFP zo strany prijímateľa. Zároveň v takýchto prípadoch nebude </w:t>
      </w:r>
      <w:r w:rsidR="00795A52">
        <w:t>poskytovateľ</w:t>
      </w:r>
      <w:r w:rsidRPr="001C44C7">
        <w:t xml:space="preserve"> oprávnený pri identifikovaní nedostatkov pri ex-post kontrole VO postupovať vo veci určenia 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Rovnako, pokiaľ prijímateľ vyhlási VO v rozpore s požiadavkami </w:t>
      </w:r>
      <w:r w:rsidR="00795A52">
        <w:t>poskytovateľa</w:t>
      </w:r>
      <w:r w:rsidRPr="001C44C7">
        <w:t xml:space="preserve"> vyplývajúcimi z výsledkov ex-ante kontroly a v rámci ex-post kontroly </w:t>
      </w:r>
      <w:r w:rsidR="00795A52">
        <w:t>poskytovateľ</w:t>
      </w:r>
      <w:r w:rsidRPr="001C44C7">
        <w:t xml:space="preserve"> zistí pochybenie pri VO súvisiace s týmto rozporom, nebude </w:t>
      </w:r>
      <w:r w:rsidR="00795A52">
        <w:t>poskytovateľ</w:t>
      </w:r>
      <w:r w:rsidRPr="001C44C7">
        <w:t xml:space="preserve"> oprávnený postupovať vo veci určenia 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7A55D2B9" w14:textId="6743EB82" w:rsidR="009D7F63" w:rsidRPr="0073389C" w:rsidRDefault="009D7F63" w:rsidP="009D7F63">
      <w:pPr>
        <w:spacing w:before="120" w:after="120" w:line="288" w:lineRule="auto"/>
        <w:jc w:val="both"/>
      </w:pPr>
      <w:r w:rsidRPr="0073389C">
        <w:t xml:space="preserve">Druhá ex-ante kontrola je vykonávaná v rámci </w:t>
      </w:r>
      <w:r w:rsidR="00E322E9">
        <w:t xml:space="preserve">nadlimitných </w:t>
      </w:r>
      <w:r w:rsidRPr="0073389C">
        <w:t>zákaziek, ktoré sú s ohľadom na PHZ</w:t>
      </w:r>
      <w:r w:rsidR="00E322E9">
        <w:t>, resp. zvolený postup</w:t>
      </w:r>
      <w:r w:rsidRPr="0073389C">
        <w:t xml:space="preserve"> nadlimitné.</w:t>
      </w:r>
    </w:p>
    <w:p w14:paraId="7A55D2BA" w14:textId="276E1477" w:rsidR="009D7F63" w:rsidRPr="0073389C" w:rsidRDefault="009D7F63" w:rsidP="009D7F63">
      <w:pPr>
        <w:spacing w:before="120" w:after="120" w:line="288" w:lineRule="auto"/>
        <w:jc w:val="both"/>
      </w:pPr>
      <w:r w:rsidRPr="0073389C">
        <w:t xml:space="preserve">Súčasne poskytovateľ vykonáva druhú ex-ante kontrolu pri podlimitných zákazkách </w:t>
      </w:r>
      <w:r w:rsidR="00E322E9" w:rsidRPr="0073389C">
        <w:t>realizovaný</w:t>
      </w:r>
      <w:r w:rsidR="00E322E9">
        <w:t xml:space="preserve">ch </w:t>
      </w:r>
      <w:r w:rsidRPr="0073389C">
        <w:t xml:space="preserve">postupom podľa § </w:t>
      </w:r>
      <w:r w:rsidR="006A7705" w:rsidRPr="0073389C">
        <w:t>1</w:t>
      </w:r>
      <w:r w:rsidR="006A7705">
        <w:t>13</w:t>
      </w:r>
      <w:r w:rsidR="006A7705" w:rsidRPr="0073389C">
        <w:t xml:space="preserve"> </w:t>
      </w:r>
      <w:r w:rsidRPr="0073389C">
        <w:t xml:space="preserve">až </w:t>
      </w:r>
      <w:r w:rsidR="006A7705" w:rsidRPr="0073389C">
        <w:t>1</w:t>
      </w:r>
      <w:r w:rsidR="006A7705">
        <w:t>16</w:t>
      </w:r>
      <w:r w:rsidR="006A7705" w:rsidRPr="0073389C">
        <w:t xml:space="preserve"> </w:t>
      </w:r>
      <w:r w:rsidRPr="0073389C">
        <w:t xml:space="preserve">ZVO. Poskytovateľ kontroluje, či v rámci VO realizovaného prijímateľom nedošlo k porušeniu postupov a princípov VO. </w:t>
      </w:r>
    </w:p>
    <w:p w14:paraId="45E8DAF2" w14:textId="29E05941"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 od doručenia dokumentácie prijímateľom.</w:t>
      </w:r>
    </w:p>
    <w:p w14:paraId="7A55D2BB" w14:textId="6A812B3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14:paraId="7A55D2BC" w14:textId="28C4AFBD" w:rsidR="009D7F63" w:rsidRPr="0073389C" w:rsidRDefault="009D7F63" w:rsidP="009D7F63">
      <w:pPr>
        <w:spacing w:before="120" w:after="120" w:line="288" w:lineRule="auto"/>
        <w:jc w:val="both"/>
      </w:pPr>
      <w:r w:rsidRPr="0073389C">
        <w:t xml:space="preserve">Prijímateľ predkladá dokumentáciu na kontrolu </w:t>
      </w:r>
      <w:r w:rsidR="004E56EC">
        <w:rPr>
          <w:rFonts w:cs="Arial"/>
          <w:szCs w:val="19"/>
        </w:rPr>
        <w:t xml:space="preserve">VO </w:t>
      </w:r>
      <w:r w:rsidRPr="0073389C">
        <w:t xml:space="preserve">najneskôr do 10 pracovných dní po dni, v rámci ktorého by už bol oprávnený podpísať zmluvu </w:t>
      </w:r>
      <w:r w:rsidR="00C855B1">
        <w:t>s</w:t>
      </w:r>
      <w:r w:rsidRPr="0073389C">
        <w:t xml:space="preserve"> úspešným uchádzačom.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zápisnica z vyhodnotenia splnenia podmienok účasti (najmä v prípade verejnej súťaže, užšej súťaže a rokovacieho konania so zverejnením, rokovacieho konania bez zverejnenia, resp. priameho rokovacieho konania); </w:t>
      </w:r>
    </w:p>
    <w:p w14:paraId="7A55D2CD"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rokovacieho konania bez zverejnenia, resp.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0"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oznámenie prijímateľa o začatí rokovacieho konania bez zverejnenia, resp. priameho rokovacieho konania;</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7777777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6C6C0FB2" w14:textId="77777777" w:rsidR="004221C7" w:rsidRPr="00462025" w:rsidRDefault="006F0C86" w:rsidP="004221C7">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4221C7" w:rsidRPr="00462025">
        <w:rPr>
          <w:rFonts w:cs="Arial"/>
          <w:szCs w:val="19"/>
        </w:rPr>
        <w:t>V prípade, že neboli predložené viac ako dve ponuky alebo cena v ponuke uchádzača, ktorý bol vyhodnotený ako úspešný, je vyššia ako predpokladaná hodnota zákazky, prijímateľ je povinný vypracovať odôvodnenie, prečo predmetný postup zadávania zákazky nezrušil, ak nejde o zákazku realizovanú cez elektronické trhovisko. Uvedené odôvodnenie je súčasťou dokumentácie z verejného obstarávania.</w:t>
      </w:r>
    </w:p>
    <w:p w14:paraId="77E6439D" w14:textId="70238E53" w:rsidR="006F0C86" w:rsidRPr="006F0C86" w:rsidRDefault="004221C7" w:rsidP="004221C7">
      <w:pPr>
        <w:spacing w:before="120" w:after="120" w:line="288" w:lineRule="auto"/>
        <w:jc w:val="both"/>
      </w:pPr>
      <w:r w:rsidRPr="00462025">
        <w:rPr>
          <w:rFonts w:cs="Arial"/>
          <w:szCs w:val="19"/>
        </w:rPr>
        <w:t xml:space="preserve">Vyššie uvedená povinnosť prijímateľa </w:t>
      </w:r>
      <w:r w:rsidRPr="00462025">
        <w:t>sa nevzťahuje na zákazky s nízkymi hodnotami podľa § 117 ZVO.</w:t>
      </w:r>
      <w:r w:rsidRPr="00494514" w:rsidDel="009651ED">
        <w:rPr>
          <w:rFonts w:cs="Arial"/>
          <w:szCs w:val="19"/>
        </w:rPr>
        <w:t xml:space="preserve"> </w:t>
      </w:r>
    </w:p>
    <w:p w14:paraId="7A55D2D7" w14:textId="2A060901"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w:t>
      </w:r>
      <w:r w:rsidR="004221C7" w:rsidDel="004221C7">
        <w:rPr>
          <w:rFonts w:cs="Arial"/>
          <w:szCs w:val="19"/>
        </w:rPr>
        <w:t xml:space="preserve"> </w:t>
      </w:r>
      <w:r w:rsidR="00F0718F">
        <w:rPr>
          <w:rFonts w:cs="Arial"/>
          <w:szCs w:val="19"/>
        </w:rPr>
        <w:t>/</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w:t>
      </w:r>
      <w:r w:rsidR="007E7D6C">
        <w:t>finančnej</w:t>
      </w:r>
      <w:r w:rsidRPr="0073389C">
        <w:t xml:space="preserve"> kontroly VO </w:t>
      </w:r>
      <w:r w:rsidRPr="0073389C">
        <w:rPr>
          <w:b/>
        </w:rPr>
        <w:t>do 20 pracovných dní odo dňa predloženia príslušnej dokumentácie</w:t>
      </w:r>
      <w:r w:rsidR="004221C7">
        <w:rPr>
          <w:b/>
        </w:rPr>
        <w:t xml:space="preserve"> na kontrolu poskytovateľovi</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w:t>
      </w:r>
      <w:r w:rsidR="00F0718F">
        <w:t xml:space="preserve">finančnej </w:t>
      </w:r>
      <w:r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5CC17A84"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 xml:space="preserve">a doručenie doplnenia/ </w:t>
      </w:r>
      <w:r w:rsidR="00C20764" w:rsidRPr="00C20764">
        <w:rPr>
          <w:rFonts w:cs="Arial"/>
          <w:szCs w:val="19"/>
        </w:rPr>
        <w:lastRenderedPageBreak/>
        <w:t>vysvetlenia dokumentácie poskytovateľovi. Lehota začína prijímateľovi plynúť odo dňa doručenia  žiadosti o vysvetlenie/doplnenie dokumentácie VO.</w:t>
      </w:r>
      <w:r w:rsidRPr="00D1430A">
        <w:t xml:space="preserve"> Dňom odoslania žiadosti prestáva plynúť lehota na výkon kontroly. Dňom nasledujúcim po dni doručenia vysvetlenia </w:t>
      </w:r>
      <w:r>
        <w:t>alebo doplnenia dokumentácie p</w:t>
      </w:r>
      <w:r w:rsidRPr="0073389C">
        <w:t>oskytovateľ</w:t>
      </w:r>
      <w:r>
        <w:t>ovi</w:t>
      </w:r>
      <w:r w:rsidRPr="00D1430A">
        <w:t xml:space="preserve"> začína plynúť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77777777" w:rsidR="004221C7" w:rsidRPr="004221C7" w:rsidRDefault="004221C7" w:rsidP="004221C7">
      <w:pPr>
        <w:spacing w:before="120" w:after="120" w:line="288" w:lineRule="auto"/>
        <w:jc w:val="both"/>
      </w:pPr>
      <w:r w:rsidRPr="004221C7">
        <w:t>Ak poskytovateľ</w:t>
      </w:r>
      <w:r w:rsidRPr="004221C7" w:rsidDel="006526CF">
        <w:t xml:space="preserve"> </w:t>
      </w:r>
      <w:r w:rsidRPr="004221C7">
        <w:t>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V prípade zistenia porušenia princípov a postupov VO, resp. porušenia pravidiel a ustanovení legislatívy SR a EÚ, ktoré mali alebo mohli mať vplyv na výsledok VO, záverom kontroly VO je nesúhlas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7DECE0F9" w:rsidR="004221C7" w:rsidRDefault="007B2419" w:rsidP="00BF23E3">
      <w:pPr>
        <w:spacing w:before="120" w:after="120" w:line="288" w:lineRule="auto"/>
        <w:jc w:val="both"/>
      </w:pPr>
      <w:r w:rsidRPr="007B2419">
        <w:t>V prípade ak poskytovateľ</w:t>
      </w:r>
      <w:r w:rsidRPr="007B2419" w:rsidDel="006526CF">
        <w:t xml:space="preserve"> </w:t>
      </w:r>
      <w:r w:rsidRPr="007B2419">
        <w:t>identifikuje nedodržanie princípov 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7477E710" w14:textId="77777777" w:rsidR="007B2419" w:rsidRPr="007B2419" w:rsidRDefault="007B2419" w:rsidP="007B2419">
      <w:pPr>
        <w:spacing w:before="120" w:after="120" w:line="288" w:lineRule="auto"/>
        <w:jc w:val="both"/>
      </w:pPr>
      <w:r w:rsidRPr="007B2419">
        <w:t xml:space="preserve">ÚVO vykonáva kontrolu </w:t>
      </w:r>
      <w:r w:rsidRPr="007B2419">
        <w:rPr>
          <w:b/>
        </w:rPr>
        <w:t>nadlimitných zákaziek</w:t>
      </w:r>
      <w:r w:rsidRPr="007B2419">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36E8440E" w14:textId="77777777" w:rsidR="007B2419" w:rsidRPr="007B2419" w:rsidRDefault="007B2419" w:rsidP="007B2419">
      <w:pPr>
        <w:spacing w:before="120" w:after="120" w:line="288" w:lineRule="auto"/>
        <w:jc w:val="both"/>
      </w:pPr>
      <w:r w:rsidRPr="00E8012F">
        <w:rPr>
          <w:b/>
          <w:i/>
          <w:color w:val="FF0000"/>
        </w:rPr>
        <w:t>Povinnosť prijímateľa:</w:t>
      </w:r>
      <w:r w:rsidRPr="007B2419">
        <w:rPr>
          <w:b/>
          <w:i/>
        </w:rPr>
        <w:t xml:space="preserve"> </w:t>
      </w:r>
      <w:r w:rsidRPr="007B2419">
        <w:t xml:space="preserve"> Podnet na výkon kontroly podľa § 169 ods. 2 ZVO podáva prijímateľ na základe vyzvania poskytovateľa.</w:t>
      </w:r>
    </w:p>
    <w:p w14:paraId="07878EA7" w14:textId="77777777" w:rsidR="007B2419" w:rsidRPr="007B2419" w:rsidRDefault="007B2419" w:rsidP="007B2419">
      <w:pPr>
        <w:spacing w:before="120" w:after="120" w:line="288" w:lineRule="auto"/>
        <w:jc w:val="both"/>
      </w:pPr>
      <w:r w:rsidRPr="007B2419">
        <w:t>Povinnou náležitosťou podnetu na výkon kontroly zasielaného prijímateľom na ÚVO je označenie príslušného SO, operačného programu, názvu a čísla projektu, ktorého sa VO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6784DAB" w14:textId="275CCA8F" w:rsidR="007B2419" w:rsidRPr="007B2419" w:rsidRDefault="007B2419" w:rsidP="007B2419">
      <w:pPr>
        <w:spacing w:before="120" w:after="120" w:line="288" w:lineRule="auto"/>
        <w:jc w:val="both"/>
      </w:pPr>
      <w:r w:rsidRPr="007B2419">
        <w:t xml:space="preserve">Ak poskytovateľ zistí </w:t>
      </w:r>
      <w:r w:rsidR="00AB3329">
        <w:t xml:space="preserve">nezistí nedostatky, resp. ak zistí </w:t>
      </w:r>
      <w:r w:rsidRPr="007B2419">
        <w:t>nedostatky, ktoré je možné postupmi v zmysle ZVO odstrániť (napr. opätovné vyhodnotenie podmienok účasti alebo ponúk), vyzve prijímateľa na zaslanie podnetu na ÚVO podľa § 169 ods. 1 písm. b) v spojení s § 169 ods. 2 ZVO.</w:t>
      </w:r>
    </w:p>
    <w:p w14:paraId="00489163" w14:textId="4AF31F30" w:rsidR="007B2419" w:rsidRPr="007B2419" w:rsidRDefault="007B2419" w:rsidP="007B2419">
      <w:pPr>
        <w:spacing w:before="120" w:after="120" w:line="288" w:lineRule="auto"/>
        <w:jc w:val="both"/>
      </w:pPr>
      <w:r w:rsidRPr="007B2419">
        <w:t>Po doručení právoplatného rozhodnutia ÚVO v predmetnej veci, poskyto</w:t>
      </w:r>
      <w:r w:rsidR="007F4E20">
        <w:t xml:space="preserve">vateľ zašle </w:t>
      </w:r>
      <w:r w:rsidR="00A30050" w:rsidRPr="00A30050">
        <w:t>v lehote 15 pracovných dní o</w:t>
      </w:r>
      <w:r w:rsidR="003716E4">
        <w:t>do dňa</w:t>
      </w:r>
      <w:r w:rsidR="00A30050" w:rsidRPr="00A30050">
        <w:t xml:space="preserve"> doručenia právoplatného rozhodnutia ÚVO </w:t>
      </w:r>
      <w:r w:rsidR="007F4E20">
        <w:t>prijímateľovi návrh</w:t>
      </w:r>
      <w:r w:rsidRPr="007B2419">
        <w:t xml:space="preserve"> správy</w:t>
      </w:r>
      <w:r w:rsidR="00A30050">
        <w:t>/správu z kontroly VO</w:t>
      </w:r>
      <w:r w:rsidRPr="007B2419">
        <w:t xml:space="preserve">. </w:t>
      </w:r>
    </w:p>
    <w:p w14:paraId="7AFE249B" w14:textId="28E77AF6" w:rsidR="007B2419" w:rsidRPr="007B2419" w:rsidRDefault="007B2419" w:rsidP="007B2419">
      <w:pPr>
        <w:spacing w:before="120" w:after="120" w:line="288" w:lineRule="auto"/>
        <w:jc w:val="both"/>
      </w:pPr>
      <w:r w:rsidRPr="007B2419">
        <w:lastRenderedPageBreak/>
        <w:t xml:space="preserve">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neodstránil protiprávny stav, vypracuje poskytovateľ </w:t>
      </w:r>
      <w:r w:rsidR="00A30050" w:rsidRPr="007B2419">
        <w:t>správ</w:t>
      </w:r>
      <w:r w:rsidR="00A30050">
        <w:t>u</w:t>
      </w:r>
      <w:r w:rsidR="00A30050" w:rsidRPr="007B2419">
        <w:t xml:space="preserve"> </w:t>
      </w:r>
      <w:r w:rsidRPr="007B2419">
        <w:t>z kontroly, ktorá obsahuje nesúhlas s podpísaním zmluvy s úspešným uchádzačom.</w:t>
      </w:r>
    </w:p>
    <w:p w14:paraId="02CF3D82" w14:textId="77777777" w:rsidR="007B2419" w:rsidRPr="007B2419" w:rsidRDefault="007B2419" w:rsidP="007B2419">
      <w:pPr>
        <w:spacing w:before="120" w:after="120" w:line="288" w:lineRule="auto"/>
        <w:jc w:val="both"/>
      </w:pPr>
      <w:r w:rsidRPr="007B2419">
        <w:t>Ak poskytovateľ zistí porušenie princípov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w:t>
      </w:r>
    </w:p>
    <w:p w14:paraId="63775501" w14:textId="77777777" w:rsidR="007B2419" w:rsidRPr="007B2419" w:rsidRDefault="007B2419" w:rsidP="007B2419">
      <w:pPr>
        <w:spacing w:before="120" w:after="120" w:line="288" w:lineRule="auto"/>
        <w:jc w:val="both"/>
      </w:pPr>
      <w:r w:rsidRPr="007B2419">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7404EAB8" w14:textId="77777777" w:rsidR="007B2419" w:rsidRPr="007B2419" w:rsidRDefault="007B2419" w:rsidP="007B2419">
      <w:pPr>
        <w:spacing w:before="120" w:after="120" w:line="288" w:lineRule="auto"/>
        <w:jc w:val="both"/>
      </w:pPr>
      <w:r w:rsidRPr="00E8012F">
        <w:rPr>
          <w:b/>
          <w:i/>
          <w:color w:val="FF0000"/>
        </w:rPr>
        <w:t>Povinnosť prijímateľa:</w:t>
      </w:r>
      <w:r w:rsidRPr="007B2419">
        <w:rPr>
          <w:b/>
          <w:i/>
        </w:rPr>
        <w:t xml:space="preserve"> </w:t>
      </w:r>
      <w:r w:rsidRPr="007B2419">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0" w:history="1">
        <w:r w:rsidRPr="007B2419">
          <w:rPr>
            <w:rStyle w:val="Hypertextovprepojenie"/>
          </w:rPr>
          <w:t>vo.sep@minv.sk</w:t>
        </w:r>
      </w:hyperlink>
      <w:r w:rsidRPr="007B2419">
        <w:t>).</w:t>
      </w:r>
    </w:p>
    <w:p w14:paraId="7BAD8023" w14:textId="77777777" w:rsidR="007B2419" w:rsidRPr="007B2419" w:rsidRDefault="007B2419" w:rsidP="007B2419">
      <w:pPr>
        <w:spacing w:before="120" w:after="120" w:line="288" w:lineRule="auto"/>
        <w:jc w:val="both"/>
      </w:pPr>
      <w:r w:rsidRPr="007B2419">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DD9409E" w14:textId="4A19C31D" w:rsidR="004221C7" w:rsidRDefault="007B2419" w:rsidP="007B2419">
      <w:pPr>
        <w:spacing w:before="120" w:after="120" w:line="288" w:lineRule="auto"/>
        <w:jc w:val="both"/>
      </w:pPr>
      <w:r w:rsidRPr="00E8012F">
        <w:rPr>
          <w:b/>
          <w:i/>
          <w:color w:val="FF0000"/>
        </w:rPr>
        <w:t>Povinnosť prijímateľa:</w:t>
      </w:r>
      <w:r w:rsidRPr="007B2419">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1" w:history="1">
        <w:r w:rsidRPr="007B2419">
          <w:rPr>
            <w:rStyle w:val="Hypertextovprepojenie"/>
          </w:rPr>
          <w:t>vo.sep@minv.sk</w:t>
        </w:r>
      </w:hyperlink>
      <w:r w:rsidRPr="007B2419">
        <w:t>).</w:t>
      </w:r>
    </w:p>
    <w:p w14:paraId="6DAEBF5F" w14:textId="77777777" w:rsidR="00A553F1" w:rsidRPr="0073389C" w:rsidRDefault="00A553F1" w:rsidP="009D7F63">
      <w:pPr>
        <w:spacing w:before="120" w:after="120" w:line="288" w:lineRule="auto"/>
        <w:jc w:val="both"/>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1ECD927B"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okrem prípadov kedy je účinnosť zmluvy viazaná na odkladaciu podmienku (napr. 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56D73152" w14:textId="77777777" w:rsidR="003E07AA" w:rsidRPr="003E07A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Pr="003E07AA">
        <w:rPr>
          <w:rFonts w:ascii="Arial" w:hAnsi="Arial" w:cs="Arial"/>
          <w:color w:val="auto"/>
          <w:sz w:val="19"/>
          <w:szCs w:val="19"/>
          <w:lang w:val="sk-SK"/>
        </w:rPr>
        <w:lastRenderedPageBreak/>
        <w:t>a pred nadobudnutím účinnosti zmluvy s dodávateľom (pokiaľ ide o povinnú osobu podľa zákona o  slobode informácií), čo sa považuje za stupeň štandardnej ex-post kontroly.</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424CDF61"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 od doručenia dokumentácie prijímateľom.</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94"/>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oznámenia výsledku VO/ informácií zaslaných ÚVO a Ú.v. EÚ;</w:t>
      </w:r>
    </w:p>
    <w:p w14:paraId="7A55D2E3"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„print screen“);</w:t>
      </w:r>
    </w:p>
    <w:p w14:paraId="0B24E19F" w14:textId="49135E92"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14:paraId="17560AF1" w14:textId="48175EEA"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 rozhodnutie ÚVO, pokiaľ bola v rámci daného VO vykonaná kontrola</w:t>
      </w:r>
      <w:r w:rsidRPr="00E70656">
        <w:rPr>
          <w:rFonts w:cs="Arial"/>
          <w:szCs w:val="19"/>
          <w:lang w:val="sk-SK"/>
        </w:rPr>
        <w:t>;</w:t>
      </w:r>
    </w:p>
    <w:p w14:paraId="7A55D2E4" w14:textId="3DDA69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E70656">
        <w:rPr>
          <w:rFonts w:cs="Arial"/>
          <w:szCs w:val="19"/>
          <w:lang w:val="sk-SK"/>
        </w:rPr>
        <w:t>,</w:t>
      </w:r>
    </w:p>
    <w:p w14:paraId="7A55D2E5" w14:textId="4F7948DB" w:rsidR="009D7F63"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avšak najneskôr do 10 pracovných dní po zverejnení zmluvy s úspešným uchádzačom podľa § 5a zákona o slobode informácií, </w:t>
      </w:r>
      <w:r w:rsidR="003E07AA" w:rsidRPr="003E07AA">
        <w:rPr>
          <w:rFonts w:ascii="Arial" w:hAnsi="Arial" w:cs="Arial"/>
          <w:sz w:val="19"/>
          <w:szCs w:val="19"/>
          <w:lang w:val="sk-SK"/>
        </w:rPr>
        <w:t>alebo</w:t>
      </w:r>
      <w:r w:rsidR="003E07AA" w:rsidRPr="003E07AA" w:rsidDel="003E07AA">
        <w:rPr>
          <w:rFonts w:ascii="Arial" w:hAnsi="Arial" w:cs="Arial"/>
          <w:sz w:val="19"/>
          <w:szCs w:val="19"/>
          <w:lang w:val="sk-SK"/>
        </w:rPr>
        <w:t xml:space="preserve"> </w:t>
      </w:r>
      <w:r w:rsidRPr="0073389C">
        <w:rPr>
          <w:rFonts w:ascii="Arial" w:hAnsi="Arial" w:cs="Arial"/>
          <w:sz w:val="19"/>
          <w:szCs w:val="19"/>
          <w:lang w:val="sk-SK"/>
        </w:rPr>
        <w:t>do 10 pracovných dní od zaslania oznámenia o výsledku VO do vestníka ÚVO</w:t>
      </w:r>
      <w:r w:rsidR="003E07AA">
        <w:rPr>
          <w:rFonts w:ascii="Arial" w:hAnsi="Arial" w:cs="Arial"/>
          <w:sz w:val="19"/>
          <w:szCs w:val="19"/>
          <w:lang w:val="sk-SK"/>
        </w:rPr>
        <w:t xml:space="preserve">, </w:t>
      </w:r>
      <w:r w:rsidR="003E07AA" w:rsidRPr="003E07AA">
        <w:rPr>
          <w:rFonts w:ascii="Arial" w:hAnsi="Arial" w:cs="Arial"/>
          <w:sz w:val="19"/>
          <w:szCs w:val="19"/>
          <w:lang w:val="sk-SK"/>
        </w:rPr>
        <w:t>resp. do 10 pracovných dní po uzavretí zmluvy o NFP</w:t>
      </w:r>
      <w:r w:rsidRPr="0073389C">
        <w:rPr>
          <w:rFonts w:ascii="Arial" w:hAnsi="Arial" w:cs="Arial"/>
          <w:sz w:val="19"/>
          <w:szCs w:val="19"/>
          <w:lang w:val="sk-SK"/>
        </w:rPr>
        <w:t xml:space="preserve"> podľa toho, ktorý z týchto úkonov je neskorší. Ak prijímateľ nie je podľa zákona o slobode informácií povinnou osobou, je povinný predložiť dokumentáciu na kontrolu</w:t>
      </w:r>
      <w:r w:rsidR="00E70656">
        <w:rPr>
          <w:rFonts w:ascii="Arial" w:hAnsi="Arial" w:cs="Arial"/>
          <w:sz w:val="19"/>
          <w:szCs w:val="19"/>
          <w:lang w:val="sk-SK"/>
        </w:rPr>
        <w:t xml:space="preserve"> VO</w:t>
      </w:r>
      <w:r w:rsidRPr="0073389C">
        <w:rPr>
          <w:rFonts w:ascii="Arial" w:hAnsi="Arial" w:cs="Arial"/>
          <w:sz w:val="19"/>
          <w:szCs w:val="19"/>
          <w:lang w:val="sk-SK"/>
        </w:rPr>
        <w:t xml:space="preserve"> najneskôr do 10 pracovných dní od zaslania oznámenia o výsledku VO do vestníka ÚVO. </w:t>
      </w:r>
      <w:r w:rsidR="00F73625" w:rsidRPr="00F73625">
        <w:rPr>
          <w:rFonts w:ascii="Arial" w:hAnsi="Arial" w:cs="Arial"/>
          <w:sz w:val="19"/>
          <w:szCs w:val="19"/>
          <w:lang w:val="sk-SK"/>
        </w:rPr>
        <w:t xml:space="preserve">Pri </w:t>
      </w:r>
      <w:r w:rsidR="00A553F1">
        <w:rPr>
          <w:rFonts w:ascii="Arial" w:hAnsi="Arial" w:cs="Arial"/>
          <w:sz w:val="19"/>
          <w:szCs w:val="19"/>
          <w:lang w:val="sk-SK"/>
        </w:rPr>
        <w:t xml:space="preserve">podlimitnej </w:t>
      </w:r>
      <w:r w:rsidR="00F73625" w:rsidRPr="00F73625">
        <w:rPr>
          <w:rFonts w:ascii="Arial" w:hAnsi="Arial" w:cs="Arial"/>
          <w:sz w:val="19"/>
          <w:szCs w:val="19"/>
          <w:lang w:val="sk-SK"/>
        </w:rPr>
        <w:t>zákazke realizovanej prostredníctvom elektronického trhoviska je prijímateľ povinný predložiť RO pre OP EVS dokumentáciu k predmetnému VO na kontrolu najneskôr do 10 pracovných dní po vygenerovaní výslednej zmluvy príslušným elektronickým informačným systémom a po jej zverejnení v CRZ.</w:t>
      </w: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103236A8"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95"/>
      </w:r>
      <w:r w:rsidR="00BA496C" w:rsidRPr="00BA496C">
        <w:t>, pokiaľ Prijímateľ je povinnou osobou v zmysle zákona o slobodnom prístupe k informáciám.</w:t>
      </w:r>
    </w:p>
    <w:p w14:paraId="4A065DB8" w14:textId="6C81EA30"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prestáva plynúť lehota na výkon kontroly VO. Dňom nasledujúcim po dni doručenia vysvetlenia alebo doplnenia dokumentácie poskytovateľovi </w:t>
      </w:r>
      <w:r w:rsidRPr="00E70656">
        <w:rPr>
          <w:rFonts w:cs="Arial"/>
          <w:szCs w:val="19"/>
        </w:rPr>
        <w:lastRenderedPageBreak/>
        <w:t>začína plynúť n</w:t>
      </w:r>
      <w:r>
        <w:rPr>
          <w:rFonts w:cs="Arial"/>
          <w:szCs w:val="19"/>
        </w:rPr>
        <w:t>ová lehota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A" w14:textId="258AB36B"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w:t>
      </w:r>
      <w:r w:rsidR="00745F4B">
        <w:t xml:space="preserve">finančnú </w:t>
      </w:r>
      <w:r w:rsidRPr="0073389C">
        <w:t>kontrolu VO v lehote 20 pracovných dní od doručenia dokumentácie.</w:t>
      </w:r>
    </w:p>
    <w:p w14:paraId="7A55D2EB" w14:textId="7385CAAA" w:rsidR="009D7F63" w:rsidRPr="0073389C" w:rsidRDefault="009D7F63" w:rsidP="009D7F63">
      <w:pPr>
        <w:spacing w:before="120" w:after="120" w:line="288" w:lineRule="auto"/>
        <w:jc w:val="both"/>
      </w:pPr>
      <w:r w:rsidRPr="0073389C">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96"/>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3FFEFD81" w:rsidR="009D7F63" w:rsidRDefault="009D7F63" w:rsidP="009D7F63">
      <w:pPr>
        <w:spacing w:before="120" w:after="120" w:line="288" w:lineRule="auto"/>
        <w:jc w:val="both"/>
      </w:pPr>
      <w:r w:rsidRPr="0073389C">
        <w:lastRenderedPageBreak/>
        <w:t>Rozhodnutie poskytovateľa, či bude postupovať podľa prvej alebo druhej odrážky predchádzajúceho odseku závisí od rozsahu, závažnosti a momentu zistenia 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64A958BC" w:rsidR="00B8656C" w:rsidRPr="00B8656C" w:rsidRDefault="009D7F63" w:rsidP="00B8656C">
      <w:pPr>
        <w:spacing w:before="120" w:after="120" w:line="288" w:lineRule="auto"/>
        <w:jc w:val="both"/>
        <w:rPr>
          <w:rFonts w:cs="Arial"/>
          <w:szCs w:val="19"/>
          <w:lang w:eastAsia="x-none"/>
        </w:rPr>
      </w:pPr>
      <w:r w:rsidRPr="0073389C">
        <w:rPr>
          <w:b/>
          <w:i/>
          <w:color w:val="FF0000"/>
        </w:rPr>
        <w:t>Povinnosť prijímateľa:</w:t>
      </w:r>
      <w:r w:rsidRPr="0073389C">
        <w:rPr>
          <w:color w:val="FF0000"/>
        </w:rPr>
        <w:t xml:space="preserve"> </w:t>
      </w:r>
      <w:r w:rsidRPr="0073389C">
        <w:t>Prijímateľ predkladá poskytovateľovi podpísanú zmluvu s úspešným uchádzačom do 10 pracovných dní po zverejnení zmluvy s úspešným uchádzačom</w:t>
      </w:r>
      <w:r w:rsidRPr="0073389C">
        <w:rPr>
          <w:rStyle w:val="Odkaznapoznmkupodiarou"/>
          <w:sz w:val="19"/>
        </w:rPr>
        <w:footnoteReference w:id="97"/>
      </w:r>
      <w:r w:rsidRPr="0073389C">
        <w:t xml:space="preserve">, resp. </w:t>
      </w:r>
      <w:r w:rsidRPr="0073389C">
        <w:rPr>
          <w:rFonts w:cs="Arial"/>
          <w:szCs w:val="19"/>
        </w:rPr>
        <w:t xml:space="preserve">do 10 </w:t>
      </w:r>
      <w:r w:rsidR="00B8656C">
        <w:rPr>
          <w:rFonts w:cs="Arial"/>
          <w:szCs w:val="19"/>
        </w:rPr>
        <w:t>pracovných</w:t>
      </w:r>
      <w:r w:rsidR="00B8656C" w:rsidRPr="0073389C">
        <w:t xml:space="preserve"> </w:t>
      </w:r>
      <w:r w:rsidRPr="0073389C">
        <w:t>dní od zaslania oznámenia o výsledku VO do vestníka ÚVO podľa toho, ktorý z týchto úkonov je neskorší</w:t>
      </w:r>
      <w:r w:rsidRPr="0073389C">
        <w:rPr>
          <w:lang w:eastAsia="x-none"/>
        </w:rPr>
        <w:t xml:space="preserve">. </w:t>
      </w:r>
      <w:r w:rsidR="00B8656C" w:rsidRPr="00B8656C">
        <w:rPr>
          <w:rFonts w:cs="Arial"/>
          <w:szCs w:val="19"/>
          <w:lang w:eastAsia="x-none"/>
        </w:rPr>
        <w:t>Ak prijímateľ nie je podľa zákona o slobode informácií povinnou osobou, je povinný predložiť dokumentáciu na kontrolu VO minimálne 10 pracovných dní od zaslania oznámenia o výsledku VO do vestníka ÚVO.</w:t>
      </w:r>
    </w:p>
    <w:p w14:paraId="0EAAC2B6"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14:paraId="7A55D2F7" w14:textId="7A8456C3"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w:t>
      </w:r>
      <w:r w:rsidR="006B7CFE">
        <w:rPr>
          <w:lang w:eastAsia="x-none"/>
        </w:rPr>
        <w:t xml:space="preserve"> (</w:t>
      </w:r>
      <w:r w:rsidR="006B7CFE" w:rsidRPr="006B7CFE">
        <w:rPr>
          <w:lang w:eastAsia="x-none"/>
        </w:rPr>
        <w:t>akceptuje sa aj kópia zmluvy overená štatutárnym zástupcom prijímateľa)</w:t>
      </w:r>
      <w:r w:rsidRPr="0073389C">
        <w:rPr>
          <w:lang w:eastAsia="x-none"/>
        </w:rPr>
        <w:t>. Túto zmluvu predkladá prijímateľ 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98"/>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19C4A51A"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Dňom odoslania žiadosti/výzvy prestáva plynúť lehota na výkon kontroly</w:t>
      </w:r>
      <w:r>
        <w:rPr>
          <w:rFonts w:cs="Arial"/>
          <w:szCs w:val="19"/>
        </w:rPr>
        <w:t xml:space="preserve"> VO</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4D6E9941" w:rsidR="009D7F63" w:rsidRPr="0073389C" w:rsidRDefault="009D7F63" w:rsidP="009D7F63">
      <w:pPr>
        <w:spacing w:before="120" w:after="120" w:line="288" w:lineRule="auto"/>
        <w:jc w:val="both"/>
        <w:rPr>
          <w:lang w:eastAsia="x-none"/>
        </w:rPr>
      </w:pPr>
      <w:r w:rsidRPr="0073389C">
        <w:rPr>
          <w:lang w:eastAsia="x-none"/>
        </w:rPr>
        <w:lastRenderedPageBreak/>
        <w:t xml:space="preserve">Dňom nasledujúcim po dni doručenia vysvetlenia alebo doplnenia dokumentácie poskytovateľovi začína plynúť nová lehota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5E749DCA" w:rsidR="009D7F63" w:rsidRPr="0073389C" w:rsidRDefault="009D7F63" w:rsidP="009D7F63">
      <w:pPr>
        <w:spacing w:before="120" w:after="120" w:line="288" w:lineRule="auto"/>
        <w:jc w:val="both"/>
        <w:rPr>
          <w:lang w:eastAsia="x-none"/>
        </w:rPr>
      </w:pPr>
      <w:r w:rsidRPr="0073389C">
        <w:rPr>
          <w:lang w:eastAsia="x-none"/>
        </w:rPr>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7D87FEA2"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post kontrole poskytovateľ zistí porušenie princípov 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77777777"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rozsahu, závažnosti a momentu zistenia nedostatkov. </w:t>
      </w:r>
    </w:p>
    <w:p w14:paraId="7A55D305" w14:textId="007A7B83" w:rsidR="009D7F63" w:rsidRDefault="009D7F63" w:rsidP="009D7F63">
      <w:pPr>
        <w:spacing w:before="120" w:after="120" w:line="288" w:lineRule="auto"/>
        <w:jc w:val="both"/>
        <w:rPr>
          <w:lang w:eastAsia="x-none"/>
        </w:rPr>
      </w:pPr>
      <w:r w:rsidRPr="0073389C">
        <w:rPr>
          <w:lang w:eastAsia="x-none"/>
        </w:rPr>
        <w:t xml:space="preserve">Pokiaľ nastala niektorá zo skutočností, ktorá neumožňuje poskytovateľovi určiť ex-ante </w:t>
      </w:r>
      <w:r w:rsidR="006B7CFE" w:rsidRPr="006B7CFE">
        <w:rPr>
          <w:lang w:eastAsia="x-none"/>
        </w:rPr>
        <w:t>finančnú opravu</w:t>
      </w:r>
      <w:r w:rsidR="006B7CFE" w:rsidRPr="006B7CFE" w:rsidDel="006B7CFE">
        <w:rPr>
          <w:lang w:eastAsia="x-none"/>
        </w:rPr>
        <w:t xml:space="preserve"> </w:t>
      </w:r>
      <w:r w:rsidRPr="0073389C">
        <w:rPr>
          <w:lang w:eastAsia="x-none"/>
        </w:rPr>
        <w:t xml:space="preserve">(napr. prijímateľ podpísal zmluvu s úspešným uchádzačom bez riadneho ukončenia druhej ex-ante kontroly),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w:t>
      </w:r>
      <w:r w:rsidRPr="00A553F1">
        <w:rPr>
          <w:lang w:eastAsia="x-none"/>
        </w:rPr>
        <w:lastRenderedPageBreak/>
        <w:t>(kópia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spolufinancovaného z EŠIF za účelom kontroly. Uvedená povinnosť sa vzťahuje aj na prípady, keď sa dodatok vzťahuje na časť výdavkov, ktoré nie sú oprávnenými výdavkami, avšak sú súčasťou zákazky, ktorá je spolufinancovaná z fondov EŠIF. </w:t>
      </w:r>
    </w:p>
    <w:p w14:paraId="7A55D308"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14:paraId="212E7F6E" w14:textId="5625D056"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99"/>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7A55D30C" w14:textId="5E7B6EA1"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14:paraId="4F23555A" w14:textId="77777777" w:rsidR="004A1434" w:rsidRPr="004A1434" w:rsidRDefault="004A1434" w:rsidP="004A1434">
      <w:pPr>
        <w:spacing w:before="120" w:after="120" w:line="288" w:lineRule="auto"/>
        <w:jc w:val="both"/>
        <w:rPr>
          <w:rFonts w:cs="Arial"/>
          <w:szCs w:val="19"/>
        </w:rPr>
      </w:pPr>
      <w:r w:rsidRPr="004A1434">
        <w:rPr>
          <w:rFonts w:cs="Arial"/>
          <w:szCs w:val="19"/>
        </w:rPr>
        <w:t>Poskytovateľ požiada prijímateľa o vysvetlenie v prípade potreby odôvodnenia zvoleného postupu, resp. vysvetlenia/doplnenia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689F5F4A"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princípov 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w:t>
      </w:r>
      <w:r w:rsidRPr="004A1434">
        <w:rPr>
          <w:rFonts w:cs="Arial"/>
          <w:szCs w:val="19"/>
        </w:rPr>
        <w:lastRenderedPageBreak/>
        <w:t xml:space="preserve">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561C18EC"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00"/>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77777777"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14:paraId="7A55D31A" w14:textId="4C08814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14:paraId="7A55D31C" w14:textId="0F0A43A1" w:rsidR="009D7F63" w:rsidRPr="0073389C" w:rsidRDefault="009D7F63" w:rsidP="009D7F63">
      <w:pPr>
        <w:spacing w:before="120" w:after="120" w:line="288" w:lineRule="auto"/>
        <w:jc w:val="both"/>
      </w:pPr>
      <w:r w:rsidRPr="0073389C">
        <w:lastRenderedPageBreak/>
        <w:t xml:space="preserve">Pri kontrole dodatku, ktorý nebol predmetom kontroly </w:t>
      </w:r>
      <w:r w:rsidR="00963E0D">
        <w:rPr>
          <w:rFonts w:cs="Arial"/>
          <w:szCs w:val="19"/>
        </w:rPr>
        <w:t xml:space="preserve">VO </w:t>
      </w:r>
      <w:r w:rsidRPr="0073389C">
        <w:t>pred jeho podpisom   postupuje poskytovateľ primerane podľa pravidiel uvedených v kapitole „Štandardná ex-post VO“. Pokiaľ poskytovateľ pri kontrole tohto dodatku nezistí porušenie princípov a postupov VO, resp. porušenie pravidiel a ustanovení legislatívy SR a EÚ, predmetný dodatok schváli.</w:t>
      </w:r>
    </w:p>
    <w:p w14:paraId="3C540536" w14:textId="77777777" w:rsidR="00963E0D" w:rsidRPr="00963E0D" w:rsidRDefault="00963E0D" w:rsidP="00963E0D">
      <w:pPr>
        <w:spacing w:before="120" w:after="120" w:line="288" w:lineRule="auto"/>
        <w:jc w:val="both"/>
        <w:rPr>
          <w:rFonts w:cs="Arial"/>
          <w:szCs w:val="19"/>
        </w:rPr>
      </w:pPr>
      <w:r w:rsidRPr="00963E0D">
        <w:rPr>
          <w:rFonts w:cs="Arial"/>
          <w:szCs w:val="19"/>
        </w:rPr>
        <w:t>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princípov 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77777777" w:rsidR="00963E0D" w:rsidRPr="00963E0D" w:rsidRDefault="00963E0D" w:rsidP="00963E0D">
      <w:pPr>
        <w:spacing w:before="120" w:after="120" w:line="288" w:lineRule="auto"/>
        <w:jc w:val="both"/>
        <w:rPr>
          <w:rFonts w:cs="Arial"/>
          <w:szCs w:val="19"/>
        </w:rPr>
      </w:pPr>
      <w:r w:rsidRPr="00963E0D">
        <w:rPr>
          <w:rFonts w:cs="Arial"/>
          <w:szCs w:val="19"/>
        </w:rPr>
        <w:t>Ak poskytovateľ pri kontrole dodatku zistí porušenie princípov 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32BDF34F"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od rozsahu, závažnosti a momentu zistenia nedostatkov.</w:t>
      </w:r>
    </w:p>
    <w:p w14:paraId="7A55D31D" w14:textId="5002450A" w:rsidR="009D7F63" w:rsidRPr="0073389C" w:rsidRDefault="009D7F63" w:rsidP="009D7F63">
      <w:pPr>
        <w:spacing w:before="120" w:after="120" w:line="288" w:lineRule="auto"/>
        <w:jc w:val="both"/>
      </w:pPr>
      <w:r w:rsidRPr="0073389C">
        <w:t xml:space="preserve">Pokiaľ poskytovateľ pri kontrole takéhoto dodatku zistí porušenie princípov a postupov VO, resp. porušenie pravidiel a ustanovení legislatívy SR a EÚ, predmetný výdavok neschváli, čo znamená, že súvisiace výdavky vyplývajúce zo tohto </w:t>
      </w:r>
      <w:r w:rsidR="00963E0D">
        <w:rPr>
          <w:rFonts w:cs="Arial"/>
          <w:szCs w:val="19"/>
        </w:rPr>
        <w:t>dodatku</w:t>
      </w:r>
      <w:r w:rsidR="00963E0D" w:rsidRPr="0073389C">
        <w:rPr>
          <w:rFonts w:cs="Arial"/>
          <w:szCs w:val="19"/>
        </w:rPr>
        <w:t xml:space="preserve"> </w:t>
      </w:r>
      <w:r w:rsidRPr="0073389C">
        <w:t xml:space="preserve">nebudú pripustené do financovania v plnom rozsahu. </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7A55D31F" w14:textId="77777777" w:rsidR="009D7F63" w:rsidRPr="0073389C" w:rsidRDefault="009D7F63" w:rsidP="009D7F63">
      <w:pPr>
        <w:spacing w:before="120" w:after="120" w:line="288" w:lineRule="auto"/>
        <w:jc w:val="both"/>
      </w:pPr>
    </w:p>
    <w:p w14:paraId="3D65D487" w14:textId="77777777" w:rsidR="00963E0D" w:rsidRDefault="00963E0D" w:rsidP="00963E0D">
      <w:pPr>
        <w:spacing w:before="120" w:after="120" w:line="288" w:lineRule="auto"/>
        <w:jc w:val="both"/>
        <w:rPr>
          <w:rFonts w:cs="Arial"/>
          <w:szCs w:val="19"/>
        </w:rPr>
      </w:pPr>
    </w:p>
    <w:p w14:paraId="646DFB88" w14:textId="77777777" w:rsidR="007D11DA" w:rsidRPr="00697E52" w:rsidRDefault="00963E0D" w:rsidP="007D11DA">
      <w:pPr>
        <w:tabs>
          <w:tab w:val="left" w:pos="1014"/>
        </w:tabs>
        <w:spacing w:before="120" w:after="120" w:line="288" w:lineRule="auto"/>
        <w:jc w:val="both"/>
        <w:rPr>
          <w:b/>
        </w:rPr>
      </w:pPr>
      <w:r w:rsidRPr="00963E0D">
        <w:rPr>
          <w:rFonts w:cs="Arial"/>
          <w:b/>
          <w:szCs w:val="19"/>
        </w:rPr>
        <w:lastRenderedPageBreak/>
        <w:t xml:space="preserve">g)  </w:t>
      </w:r>
      <w:r w:rsidR="007D11DA" w:rsidRPr="00697E52">
        <w:rPr>
          <w:b/>
        </w:rPr>
        <w:t>Kontrola čiastkových zákaziek zadávaných na základe rámcových dohôd</w:t>
      </w:r>
    </w:p>
    <w:p w14:paraId="6A576B24" w14:textId="77777777" w:rsidR="007D11DA" w:rsidRDefault="007D11DA" w:rsidP="007D11DA">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7BB51B0A" w14:textId="77777777" w:rsidR="008F2958" w:rsidRPr="008F2958" w:rsidRDefault="008F2958" w:rsidP="008F2958">
      <w:pPr>
        <w:tabs>
          <w:tab w:val="left" w:pos="1014"/>
        </w:tabs>
        <w:spacing w:before="120" w:after="120" w:line="288" w:lineRule="auto"/>
        <w:jc w:val="both"/>
      </w:pPr>
      <w:r w:rsidRPr="008F2958">
        <w:t>Prijímateľ predkladá čiastkové zmluvy uzavreté na základe rámcovej dohody realizovanej podľa zákona č. 25/2006 Z.z. na kontrolu podľa Príručky pre verejné obstarávanie verzie 1.4. Čiastkové zmluvy uzavreté na základe rámcovej dohody realizovanej podľa zákona č. 343/2015 Z.z. predkladá prijímateľ na kontrolu podľa Príručky pre verejné obstarávanie verzie 1.5. a nasledovných.</w:t>
      </w:r>
    </w:p>
    <w:p w14:paraId="6DDB5953" w14:textId="0E342AE8" w:rsidR="008F2958" w:rsidRPr="008F2958" w:rsidRDefault="008F2958" w:rsidP="00151D4D">
      <w:pPr>
        <w:numPr>
          <w:ilvl w:val="0"/>
          <w:numId w:val="102"/>
        </w:numPr>
        <w:tabs>
          <w:tab w:val="left" w:pos="1014"/>
        </w:tabs>
        <w:spacing w:line="288" w:lineRule="auto"/>
        <w:jc w:val="both"/>
      </w:pPr>
      <w:r w:rsidRPr="008F2958">
        <w:t>Poskytovateľ vykonáva kontrolu čiastkových zmlúv ako:</w:t>
      </w:r>
      <w:r>
        <w:t xml:space="preserve"> </w:t>
      </w:r>
      <w:r w:rsidRPr="008F2958">
        <w:t>druhú ex-ante kontrolu,</w:t>
      </w:r>
    </w:p>
    <w:p w14:paraId="12FEA763" w14:textId="77777777" w:rsidR="008F2958" w:rsidRPr="008F2958" w:rsidRDefault="008F2958" w:rsidP="00151D4D">
      <w:pPr>
        <w:numPr>
          <w:ilvl w:val="0"/>
          <w:numId w:val="102"/>
        </w:numPr>
        <w:tabs>
          <w:tab w:val="left" w:pos="1014"/>
        </w:tabs>
        <w:spacing w:line="288" w:lineRule="auto"/>
        <w:jc w:val="both"/>
      </w:pPr>
      <w:r w:rsidRPr="008F2958">
        <w:t>následnú ex-post kontrolu alebo</w:t>
      </w:r>
    </w:p>
    <w:p w14:paraId="4E683989" w14:textId="77777777" w:rsidR="008F2958" w:rsidRPr="008F2958" w:rsidRDefault="008F2958" w:rsidP="00151D4D">
      <w:pPr>
        <w:numPr>
          <w:ilvl w:val="0"/>
          <w:numId w:val="102"/>
        </w:numPr>
        <w:tabs>
          <w:tab w:val="left" w:pos="1014"/>
        </w:tabs>
        <w:spacing w:line="288" w:lineRule="auto"/>
        <w:jc w:val="both"/>
      </w:pPr>
      <w:r w:rsidRPr="008F2958">
        <w:t>štandardnú ex-post kontrolu.</w:t>
      </w:r>
    </w:p>
    <w:p w14:paraId="2DE2853F" w14:textId="77777777" w:rsidR="008F2958" w:rsidRDefault="008F2958" w:rsidP="007D11DA">
      <w:pPr>
        <w:tabs>
          <w:tab w:val="left" w:pos="1014"/>
        </w:tabs>
        <w:spacing w:before="120" w:after="120" w:line="288" w:lineRule="auto"/>
        <w:jc w:val="both"/>
      </w:pPr>
    </w:p>
    <w:p w14:paraId="09357208" w14:textId="77777777" w:rsidR="007D11DA" w:rsidRPr="00C12A2D" w:rsidRDefault="007D11DA" w:rsidP="007D11DA">
      <w:pPr>
        <w:tabs>
          <w:tab w:val="left" w:pos="1014"/>
        </w:tabs>
        <w:spacing w:before="120" w:after="120" w:line="288" w:lineRule="auto"/>
        <w:jc w:val="both"/>
      </w:pPr>
      <w:r w:rsidRPr="00C12A2D">
        <w:t>Nižšie uvedené členenie rámcových dohôd sa posudzuje podľa finančného limitu vzťahujúceho sa podľa ZVO na osobu, ktorá predmetné VO uskutočnila.</w:t>
      </w:r>
    </w:p>
    <w:p w14:paraId="62644943" w14:textId="77777777" w:rsidR="007D11DA" w:rsidRDefault="007D11DA" w:rsidP="007D11DA">
      <w:pPr>
        <w:tabs>
          <w:tab w:val="left" w:pos="1014"/>
        </w:tabs>
        <w:spacing w:before="120" w:after="120" w:line="288" w:lineRule="auto"/>
        <w:jc w:val="both"/>
      </w:pPr>
    </w:p>
    <w:p w14:paraId="3C5B7D8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151D4D">
      <w:pPr>
        <w:pStyle w:val="Odsekzoznamu"/>
        <w:numPr>
          <w:ilvl w:val="0"/>
          <w:numId w:val="90"/>
        </w:numPr>
        <w:spacing w:before="120" w:after="120" w:line="288" w:lineRule="auto"/>
        <w:jc w:val="both"/>
        <w:rPr>
          <w:b/>
        </w:rPr>
      </w:pPr>
      <w:r w:rsidRPr="00697E52">
        <w:rPr>
          <w:b/>
        </w:rPr>
        <w:t>Uzavreté rámcové dohody</w:t>
      </w:r>
    </w:p>
    <w:p w14:paraId="388CBB57" w14:textId="77777777" w:rsidR="007D11DA" w:rsidRDefault="007D11DA" w:rsidP="007D11DA">
      <w:pPr>
        <w:tabs>
          <w:tab w:val="left" w:pos="1014"/>
        </w:tabs>
        <w:spacing w:before="120" w:after="120" w:line="288" w:lineRule="auto"/>
        <w:jc w:val="both"/>
        <w:rPr>
          <w:b/>
        </w:rPr>
      </w:pPr>
    </w:p>
    <w:p w14:paraId="09FBC33D" w14:textId="4FBE22B3" w:rsidR="007D11DA" w:rsidRPr="005F5EA3" w:rsidRDefault="007D11DA" w:rsidP="007D11DA">
      <w:pPr>
        <w:tabs>
          <w:tab w:val="left" w:pos="1014"/>
        </w:tabs>
        <w:spacing w:before="120" w:after="120" w:line="288" w:lineRule="auto"/>
        <w:jc w:val="both"/>
        <w:rPr>
          <w:b/>
        </w:rPr>
      </w:pPr>
      <w:r w:rsidRPr="005F5EA3">
        <w:rPr>
          <w:b/>
        </w:rPr>
        <w:t xml:space="preserve">Čiastková zmluva, ktorej hodnota je rovnaká alebo vyššia ako finančný limit </w:t>
      </w:r>
      <w:r w:rsidR="008F2958" w:rsidRPr="008F2958">
        <w:rPr>
          <w:b/>
        </w:rPr>
        <w:t>pre nadlimitnú zákazku  v závislosti od typu obstarávajúceho subjektu a predmetu zákazky</w:t>
      </w:r>
    </w:p>
    <w:p w14:paraId="1A7DAB57" w14:textId="70593182"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8F2958">
        <w:t>(druhá ex-ante kontrola)</w:t>
      </w:r>
      <w:r>
        <w:t>aj po uzatvorení čiastkovej zmluvy (resp. zadaní a akceptácii objednávky) s úspešným uchádzačom</w:t>
      </w:r>
      <w:r w:rsidR="008F2958">
        <w:t xml:space="preserve"> (následná ex-post kontrola, resp. štandardná ex-post kontrola)</w:t>
      </w:r>
      <w:r>
        <w:t>.</w:t>
      </w:r>
    </w:p>
    <w:p w14:paraId="6222FA9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72F3CEAA" w14:textId="77777777" w:rsidR="007D11DA" w:rsidRDefault="007D11DA" w:rsidP="007D11DA">
      <w:pPr>
        <w:tabs>
          <w:tab w:val="left" w:pos="1014"/>
        </w:tabs>
        <w:spacing w:before="120" w:after="120" w:line="288" w:lineRule="auto"/>
        <w:jc w:val="both"/>
      </w:pPr>
      <w:r>
        <w:lastRenderedPageBreak/>
        <w:t xml:space="preserve">Predmetom kontroly pred podpisom čiastkovej zmluvy a po podpise čiastkovej zmluvy s dodávateľom, vykonávanej Poskytovateľom sú: </w:t>
      </w:r>
    </w:p>
    <w:p w14:paraId="0E4C33DE"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77777777" w:rsidR="007D11DA" w:rsidRDefault="007D11DA" w:rsidP="00151D4D">
      <w:pPr>
        <w:pStyle w:val="Odsekzoznamu"/>
        <w:numPr>
          <w:ilvl w:val="0"/>
          <w:numId w:val="91"/>
        </w:numPr>
        <w:tabs>
          <w:tab w:val="left" w:pos="1014"/>
        </w:tabs>
        <w:spacing w:before="120" w:after="120" w:line="288" w:lineRule="auto"/>
        <w:jc w:val="both"/>
      </w:pPr>
      <w:r>
        <w:t xml:space="preserve">postup vedúci k uzatvoreniu čiastkových zmlúv na základe rámcovej dohody s jedným alebo s viacerými uchádzačmi. </w:t>
      </w:r>
    </w:p>
    <w:p w14:paraId="571B7F5E" w14:textId="53368A13" w:rsidR="007D11DA" w:rsidRDefault="007D11DA" w:rsidP="007D11DA">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r w:rsidR="008F2958">
        <w:t>,</w:t>
      </w:r>
      <w:r w:rsidR="008F2958" w:rsidRPr="008F2958">
        <w:t xml:space="preserve"> resp. 15 pracovných dní od doručenia právoplatného rozhodnutia ÚVO</w:t>
      </w:r>
      <w:r>
        <w:t>.</w:t>
      </w:r>
    </w:p>
    <w:p w14:paraId="7D1F8A25" w14:textId="77777777"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54F21529" w14:textId="3E039C56"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6622A1D4" w14:textId="77777777" w:rsidR="007D11DA" w:rsidRDefault="007D11DA" w:rsidP="007D11DA">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w:t>
      </w:r>
    </w:p>
    <w:p w14:paraId="59A73D59" w14:textId="77777777" w:rsidR="007D11DA" w:rsidRDefault="007D11DA" w:rsidP="007D11DA">
      <w:pPr>
        <w:tabs>
          <w:tab w:val="left" w:pos="1014"/>
        </w:tabs>
        <w:spacing w:before="120" w:after="120" w:line="288" w:lineRule="auto"/>
        <w:jc w:val="both"/>
      </w:pPr>
    </w:p>
    <w:p w14:paraId="7FE9586B" w14:textId="4C461746" w:rsidR="007D11DA" w:rsidRPr="00697E52" w:rsidRDefault="007D11DA" w:rsidP="007D11DA">
      <w:pPr>
        <w:tabs>
          <w:tab w:val="left" w:pos="1014"/>
        </w:tabs>
        <w:spacing w:before="120" w:after="120" w:line="288" w:lineRule="auto"/>
        <w:jc w:val="both"/>
        <w:rPr>
          <w:b/>
        </w:rPr>
      </w:pPr>
      <w:r w:rsidRPr="00697E52">
        <w:rPr>
          <w:b/>
        </w:rPr>
        <w:t xml:space="preserve">Čiastková zmluva, ktorej hodnota je nižšia ako finančný limit </w:t>
      </w:r>
      <w:r w:rsidR="00721741" w:rsidRPr="00721741">
        <w:rPr>
          <w:b/>
        </w:rPr>
        <w:t>pre nadlimitnú zákazku v závislosti od typu obstarávajúceho subjektu a predmetu zákazky</w:t>
      </w:r>
      <w:r w:rsidRPr="00697E52">
        <w:rPr>
          <w:b/>
        </w:rPr>
        <w:t xml:space="preserve"> </w:t>
      </w:r>
    </w:p>
    <w:p w14:paraId="35F1FFF3" w14:textId="77777777" w:rsidR="007D11DA" w:rsidRDefault="007D11DA" w:rsidP="007D11DA">
      <w:pPr>
        <w:tabs>
          <w:tab w:val="left" w:pos="1014"/>
        </w:tabs>
        <w:spacing w:before="120" w:after="120" w:line="288" w:lineRule="auto"/>
        <w:jc w:val="both"/>
      </w:pPr>
    </w:p>
    <w:p w14:paraId="1FF4E984" w14:textId="37F7C800" w:rsidR="007D11DA" w:rsidRDefault="007D11DA" w:rsidP="007D11DA">
      <w:pPr>
        <w:tabs>
          <w:tab w:val="left" w:pos="1014"/>
        </w:tabs>
        <w:spacing w:before="120" w:after="120" w:line="288" w:lineRule="auto"/>
        <w:jc w:val="both"/>
      </w:pPr>
      <w:r>
        <w:t>Poskytovateľ kontroluje postup zadávania čiastkových zákaziek z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11AF376F"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19C935AD" w14:textId="77777777"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571CFBFF"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0DFC50CA" w14:textId="77777777" w:rsidR="007D11DA" w:rsidRDefault="007D11DA" w:rsidP="00151D4D">
      <w:pPr>
        <w:pStyle w:val="Odsekzoznamu"/>
        <w:numPr>
          <w:ilvl w:val="0"/>
          <w:numId w:val="91"/>
        </w:numPr>
        <w:tabs>
          <w:tab w:val="left" w:pos="1014"/>
        </w:tabs>
        <w:spacing w:before="120" w:after="120" w:line="288" w:lineRule="auto"/>
        <w:jc w:val="both"/>
      </w:pPr>
      <w:r>
        <w:t>postup vedúci k uzatvoreniu čiastkových zmlúv na základe rámcovej dohody s jedným alebo s viacerými uchádzačmi.</w:t>
      </w:r>
    </w:p>
    <w:p w14:paraId="23B3FF1F" w14:textId="77777777" w:rsidR="007D11DA" w:rsidRDefault="007D11DA" w:rsidP="007D11DA">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14:paraId="4B4F0268" w14:textId="77777777" w:rsidR="007D11DA" w:rsidRDefault="007D11DA" w:rsidP="007D11DA">
      <w:pPr>
        <w:tabs>
          <w:tab w:val="left" w:pos="1014"/>
        </w:tabs>
        <w:spacing w:before="120" w:after="120" w:line="288" w:lineRule="auto"/>
        <w:jc w:val="both"/>
      </w:pPr>
    </w:p>
    <w:p w14:paraId="311C27D3" w14:textId="77777777" w:rsidR="007D11DA" w:rsidRPr="00697E52" w:rsidRDefault="007D11DA" w:rsidP="00151D4D">
      <w:pPr>
        <w:pStyle w:val="Odsekzoznamu"/>
        <w:numPr>
          <w:ilvl w:val="0"/>
          <w:numId w:val="90"/>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7D11DA">
      <w:pPr>
        <w:tabs>
          <w:tab w:val="left" w:pos="1014"/>
        </w:tabs>
        <w:spacing w:before="120" w:after="120" w:line="288" w:lineRule="auto"/>
        <w:jc w:val="both"/>
      </w:pPr>
      <w:r w:rsidRPr="00164E19">
        <w:rPr>
          <w:b/>
        </w:rPr>
        <w:lastRenderedPageBreak/>
        <w:t xml:space="preserve">Čiastková zmluva, ktorej hodnota je rovnaká alebo vyššia ako finančný limit </w:t>
      </w:r>
      <w:r w:rsidR="00721741" w:rsidRPr="00721741">
        <w:rPr>
          <w:b/>
        </w:rPr>
        <w:t>pre nadlimitnú zákazku v závislosti od typu obstarávajúceho subjektu a predmetu zákazky</w:t>
      </w:r>
      <w:r>
        <w:t xml:space="preserve"> </w:t>
      </w:r>
    </w:p>
    <w:p w14:paraId="595D11A7" w14:textId="583FD947"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 resp. štandardná ex-post kontrola)</w:t>
      </w:r>
      <w:r>
        <w:t>.</w:t>
      </w:r>
    </w:p>
    <w:p w14:paraId="627B127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14:paraId="267FBD5D" w14:textId="77777777" w:rsidR="007D11DA" w:rsidRDefault="007D11DA" w:rsidP="00151D4D">
      <w:pPr>
        <w:pStyle w:val="Odsekzoznamu"/>
        <w:numPr>
          <w:ilvl w:val="0"/>
          <w:numId w:val="91"/>
        </w:numPr>
        <w:tabs>
          <w:tab w:val="left" w:pos="1014"/>
        </w:tabs>
        <w:spacing w:line="288" w:lineRule="auto"/>
        <w:jc w:val="both"/>
      </w:pPr>
      <w:r>
        <w:t xml:space="preserve">čiastkové zmluvy (resp. objednávky) uzatvárané na základe rámcových dohôd s opätovným otváraním súťaže a </w:t>
      </w:r>
    </w:p>
    <w:p w14:paraId="0D906EBB" w14:textId="77777777" w:rsidR="007D11DA" w:rsidRDefault="007D11DA" w:rsidP="00151D4D">
      <w:pPr>
        <w:pStyle w:val="Odsekzoznamu"/>
        <w:numPr>
          <w:ilvl w:val="0"/>
          <w:numId w:val="91"/>
        </w:numPr>
        <w:tabs>
          <w:tab w:val="left" w:pos="1014"/>
        </w:tabs>
        <w:spacing w:line="288" w:lineRule="auto"/>
        <w:jc w:val="both"/>
      </w:pPr>
      <w:r>
        <w:t xml:space="preserve">postup vedúci k uzatvoreniu čiastkových zmlúv na základe rámcovej dohody. </w:t>
      </w:r>
    </w:p>
    <w:p w14:paraId="78F4BC85" w14:textId="77777777" w:rsidR="007D11DA" w:rsidRDefault="007D11DA" w:rsidP="007D11DA">
      <w:pPr>
        <w:tabs>
          <w:tab w:val="left" w:pos="1014"/>
        </w:tabs>
        <w:spacing w:before="120" w:after="120" w:line="288" w:lineRule="auto"/>
        <w:jc w:val="both"/>
      </w:pPr>
    </w:p>
    <w:p w14:paraId="5FF12A2F" w14:textId="0ED5EED4" w:rsidR="007D11DA" w:rsidRDefault="007D11DA" w:rsidP="007D11DA">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r w:rsidR="00721741">
        <w:t xml:space="preserve">, </w:t>
      </w:r>
      <w:r w:rsidR="00721741" w:rsidRPr="00721741">
        <w:t>resp. 15 pracovných dní od doručenia právoplatného rozhodnutia ÚVO.</w:t>
      </w:r>
      <w:r>
        <w:t>.</w:t>
      </w:r>
    </w:p>
    <w:p w14:paraId="7D8379AC" w14:textId="77777777"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41EC2E42" w14:textId="37DFABF4"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1CB76402" w14:textId="77777777" w:rsidR="007D11DA" w:rsidRDefault="007D11DA" w:rsidP="007D11DA">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7D11DA">
      <w:pPr>
        <w:tabs>
          <w:tab w:val="left" w:pos="1014"/>
        </w:tabs>
        <w:spacing w:before="120" w:after="120" w:line="288" w:lineRule="auto"/>
        <w:jc w:val="both"/>
      </w:pPr>
      <w:r w:rsidRPr="00164E19">
        <w:rPr>
          <w:b/>
        </w:rPr>
        <w:t xml:space="preserve">Čiastková zmluva, ktorej hodnota je nižšia ako finančný limit </w:t>
      </w:r>
      <w:r w:rsidR="00721741" w:rsidRPr="00721741">
        <w:rPr>
          <w:b/>
        </w:rPr>
        <w:t>pre nadlimitnú zákazku v závislosti od typu obstarávajúceho subjektu a predmetu zákazky</w:t>
      </w:r>
    </w:p>
    <w:p w14:paraId="419AABE6" w14:textId="77777777" w:rsidR="007D11DA" w:rsidRDefault="007D11DA" w:rsidP="007D11DA">
      <w:pPr>
        <w:tabs>
          <w:tab w:val="left" w:pos="1014"/>
        </w:tabs>
        <w:spacing w:before="120" w:after="120" w:line="288" w:lineRule="auto"/>
        <w:jc w:val="both"/>
      </w:pPr>
    </w:p>
    <w:p w14:paraId="65C1708B" w14:textId="5F9A9530"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4907641B"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77777777" w:rsidR="007D11DA" w:rsidRDefault="007D11DA" w:rsidP="007D11DA">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7436C898"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z pohľadu finančného limitu nadlimitnou zákazkou, COO, prostredníctvom ktorej prijímateľ nadobúda, resp. obstaráva tovary, stavebné práce alebo služby podľa prvého odseku tejto podkapitoly príručky (písm. g)) alebo dotknutý poskytovateľ, ak je rovnakou právnickou osobou ako COO, predloží pripravované centrálne VO na ÚVO za účelom výkonu ex ante posúdenia podľa § 168 ZVO.  </w:t>
      </w:r>
    </w:p>
    <w:p w14:paraId="001A4A8F"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Prijímateľ je povinný poskytovateľovi predložiť na druhú ex-ante kontrolu dokumentáciu z centrálneho VO, ktoré je z pohľadu finančného limitu nadlimitnou zákazkou, ak je poskytovateľ rovnakou právnickou osobou ako COO, pričom prijímateľ postupuje primerane podľa pravidiel uvedených v bode 2.5.1 písm. b) tejto príručky.  </w:t>
      </w:r>
    </w:p>
    <w:p w14:paraId="0BAB071A"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Podkladom pre ukončenie druhej ex-ante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14:paraId="3B3C17EF" w14:textId="3C65A9A6" w:rsidR="00EF596F" w:rsidRPr="00EF596F" w:rsidRDefault="00EF596F" w:rsidP="00EF596F">
      <w:pPr>
        <w:spacing w:before="120" w:after="120" w:line="288" w:lineRule="auto"/>
        <w:jc w:val="both"/>
        <w:rPr>
          <w:rFonts w:cs="Arial"/>
          <w:szCs w:val="19"/>
        </w:rPr>
      </w:pPr>
      <w:r w:rsidRPr="00EF596F">
        <w:rPr>
          <w:rFonts w:cs="Arial"/>
          <w:szCs w:val="19"/>
        </w:rPr>
        <w:t>Úprava povinností prijímateľa týkajúcich sa druhej ex-ante kontroly a povinnej kontroly ÚVO v prípade centrálneho VO, ktoré je z pohľadu finančného limitu nadlimitnou zákazkou, sa nachádza v bode 2.5.</w:t>
      </w:r>
      <w:r w:rsidR="00F659B0">
        <w:rPr>
          <w:rFonts w:cs="Arial"/>
          <w:szCs w:val="19"/>
        </w:rPr>
        <w:t>6</w:t>
      </w:r>
      <w:r w:rsidRPr="00EF596F">
        <w:rPr>
          <w:rFonts w:cs="Arial"/>
          <w:szCs w:val="19"/>
        </w:rPr>
        <w:t xml:space="preserve"> písm. b) tejto príručky. </w:t>
      </w:r>
    </w:p>
    <w:p w14:paraId="0B6F097B"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Následnej ex-post kontrole podliehajú centrálne VO, v rámci ktorých bola riadne ukončená druhá ex-ante kontrola poskytovateľa, ktorý je rovnakou právnickou osobou ako COO. </w:t>
      </w:r>
    </w:p>
    <w:p w14:paraId="3DCB59D3" w14:textId="17F53C0B" w:rsidR="00EF596F" w:rsidRPr="00EF596F" w:rsidRDefault="00EF596F" w:rsidP="00EF596F">
      <w:pPr>
        <w:spacing w:before="120" w:after="120" w:line="288" w:lineRule="auto"/>
        <w:jc w:val="both"/>
        <w:rPr>
          <w:rFonts w:cs="Arial"/>
          <w:szCs w:val="19"/>
        </w:rPr>
      </w:pPr>
      <w:r w:rsidRPr="00EF596F">
        <w:rPr>
          <w:rFonts w:cs="Arial"/>
          <w:szCs w:val="19"/>
        </w:rPr>
        <w:t>Následná ex-post kontrola sa vykonáva analogicky ku  kapitole 2.5.</w:t>
      </w:r>
      <w:r w:rsidR="00F659B0">
        <w:rPr>
          <w:rFonts w:cs="Arial"/>
          <w:szCs w:val="19"/>
        </w:rPr>
        <w:t>6</w:t>
      </w:r>
      <w:r w:rsidRPr="00EF596F">
        <w:rPr>
          <w:rFonts w:cs="Arial"/>
          <w:szCs w:val="19"/>
        </w:rPr>
        <w:t xml:space="preserve"> písm. d).</w:t>
      </w:r>
    </w:p>
    <w:p w14:paraId="047E16A1" w14:textId="518495F2" w:rsidR="00EF596F" w:rsidRDefault="00EF596F" w:rsidP="00963E0D">
      <w:pPr>
        <w:spacing w:before="120" w:after="120" w:line="288" w:lineRule="auto"/>
        <w:jc w:val="both"/>
        <w:rPr>
          <w:rFonts w:cs="Arial"/>
          <w:szCs w:val="19"/>
        </w:rPr>
      </w:pPr>
      <w:r w:rsidRPr="00EF596F">
        <w:rPr>
          <w:rFonts w:cs="Arial"/>
          <w:szCs w:val="19"/>
        </w:rPr>
        <w:t xml:space="preserve">Ak poskytovateľ, ktorého prijímateľ je účastníkom rámcovej dohody, ktorá bola predmetom centrálneho VO podľa prvého odseku tejto podkapitoly príručky (písm. g)), nie je rovnakou právnickou osobou ako COO, prijímateľ mu je povinný predložiť dokumentáciu z centrálneho VO na štandardnú ex-post kontrolu. </w:t>
      </w:r>
    </w:p>
    <w:p w14:paraId="7F88A10A" w14:textId="51182837" w:rsidR="00EF596F" w:rsidRPr="00963E0D" w:rsidRDefault="00EF596F" w:rsidP="00963E0D">
      <w:pPr>
        <w:spacing w:before="120" w:after="120" w:line="288" w:lineRule="auto"/>
        <w:jc w:val="both"/>
        <w:rPr>
          <w:rFonts w:cs="Arial"/>
          <w:szCs w:val="19"/>
        </w:rPr>
      </w:pPr>
      <w:r w:rsidRPr="00EF596F">
        <w:rPr>
          <w:rFonts w:cs="Arial"/>
          <w:szCs w:val="19"/>
        </w:rPr>
        <w:t>Štandardná ex-post kontrola sa vykonáva analogicky ku  kapitole 2.5.</w:t>
      </w:r>
      <w:r w:rsidR="00F659B0">
        <w:rPr>
          <w:rFonts w:cs="Arial"/>
          <w:szCs w:val="19"/>
        </w:rPr>
        <w:t>6</w:t>
      </w:r>
      <w:r w:rsidRPr="00EF596F">
        <w:rPr>
          <w:rFonts w:cs="Arial"/>
          <w:szCs w:val="19"/>
        </w:rPr>
        <w:t xml:space="preserve"> písm. c).</w:t>
      </w:r>
    </w:p>
    <w:p w14:paraId="663A6C67" w14:textId="1DADC393" w:rsidR="005A5274" w:rsidRPr="005A5274" w:rsidRDefault="005A5274" w:rsidP="005A5274">
      <w:pPr>
        <w:spacing w:before="120" w:after="120" w:line="288" w:lineRule="auto"/>
        <w:jc w:val="both"/>
        <w:rPr>
          <w:rFonts w:cs="Arial"/>
          <w:szCs w:val="19"/>
        </w:rPr>
      </w:pPr>
      <w:r w:rsidRPr="005A5274">
        <w:rPr>
          <w:rFonts w:cs="Arial"/>
          <w:szCs w:val="19"/>
        </w:rPr>
        <w:t>Povinnosti prijímateľa týkajúce sa finančnej kontroly čiastkových zákaziek zadávaných na základe rámcovej dohody, ktorá je výsledkom centrálneho VO, sú uvedené v kapitole 2.5.</w:t>
      </w:r>
      <w:r w:rsidR="00F659B0">
        <w:rPr>
          <w:rFonts w:cs="Arial"/>
          <w:szCs w:val="19"/>
        </w:rPr>
        <w:t>8</w:t>
      </w:r>
      <w:r w:rsidRPr="005A5274">
        <w:rPr>
          <w:rFonts w:cs="Arial"/>
          <w:szCs w:val="19"/>
        </w:rPr>
        <w:t>.</w:t>
      </w:r>
    </w:p>
    <w:p w14:paraId="3E7E72FD" w14:textId="77777777" w:rsidR="00963E0D" w:rsidRPr="00963E0D" w:rsidRDefault="00963E0D" w:rsidP="00963E0D">
      <w:pPr>
        <w:spacing w:before="120" w:after="120" w:line="288" w:lineRule="auto"/>
        <w:jc w:val="both"/>
        <w:rPr>
          <w:rFonts w:cs="Arial"/>
          <w:szCs w:val="19"/>
        </w:rPr>
      </w:pPr>
    </w:p>
    <w:p w14:paraId="140E29DB" w14:textId="485A357E" w:rsidR="00963E0D" w:rsidRPr="00963E0D" w:rsidRDefault="007D11DA" w:rsidP="00963E0D">
      <w:pPr>
        <w:spacing w:before="120" w:after="120" w:line="288" w:lineRule="auto"/>
        <w:jc w:val="both"/>
        <w:rPr>
          <w:rFonts w:cs="Arial"/>
          <w:b/>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p>
    <w:p w14:paraId="7E687725"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Poskytovateľ vykonáva kontrolu VO v rámci schvaľovacieho procesu ŽoNFP alebo hodnotenia NP v prípade, ak poskytovateľ uvedie v rámci výzvy alebo záväzných podmienok ako podmienku poskytnutia príspevku vykonanie VO v súlade s postupmi a princípmi VO a následné overenie tohto VO zo strany poskytovateľa s kladným výsledkom. </w:t>
      </w:r>
    </w:p>
    <w:p w14:paraId="08AFB650" w14:textId="282C9F7F" w:rsidR="00963E0D" w:rsidRPr="00963E0D" w:rsidRDefault="00963E0D" w:rsidP="00963E0D">
      <w:pPr>
        <w:spacing w:before="120" w:after="120" w:line="288" w:lineRule="auto"/>
        <w:jc w:val="both"/>
        <w:rPr>
          <w:rFonts w:cs="Arial"/>
          <w:szCs w:val="19"/>
        </w:rPr>
      </w:pPr>
      <w:r w:rsidRPr="00963E0D">
        <w:rPr>
          <w:rFonts w:cs="Arial"/>
          <w:szCs w:val="19"/>
        </w:rPr>
        <w:t xml:space="preserve">V takomto prípade poskytovateľ definuje podmienku poskytnutia príspevku výlučne na VO, ktorých hodnota v zmysle výsledku VO predstavuje minimálne 30 % z celkovej požadovanej hodnoty NFP. Pri VO, ktoré nebudú dosahovať túto hodnotu, nie je žiadateľ povinný mať vykonané VO už v čase predkladania NP a pri týchto VO bude vykonaná kontrola až po podpise </w:t>
      </w:r>
      <w:r w:rsidR="006A58DC">
        <w:rPr>
          <w:rFonts w:cs="Arial"/>
          <w:szCs w:val="19"/>
        </w:rPr>
        <w:t>z</w:t>
      </w:r>
      <w:r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w:t>
      </w:r>
      <w:r w:rsidRPr="00963E0D">
        <w:rPr>
          <w:rFonts w:cs="Arial"/>
          <w:szCs w:val="19"/>
        </w:rPr>
        <w:lastRenderedPageBreak/>
        <w:t xml:space="preserve">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6A162282" w14:textId="4D84E8E8"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 Výstupom kontroly VO nie je v tomto prípade správa z kontroly, ale rozhodnutie o schválení alebo neschválení ŽoNFP. Poskytovateľ nie je povinný opätovne vykonávať kontrolu VO po podpise zmluvy o NFP.</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77777777" w:rsidR="00FB16C6" w:rsidRPr="00FB16C6" w:rsidRDefault="00FB16C6" w:rsidP="00FB16C6">
      <w:pPr>
        <w:spacing w:before="120" w:after="120" w:line="288" w:lineRule="auto"/>
        <w:jc w:val="both"/>
        <w:rPr>
          <w:rFonts w:cs="Arial"/>
          <w:szCs w:val="19"/>
        </w:rPr>
      </w:pPr>
      <w:r w:rsidRPr="00FB16C6">
        <w:rPr>
          <w:rFonts w:cs="Arial"/>
          <w:szCs w:val="19"/>
        </w:rPr>
        <w:t>O neschválení ŽoNFP rozhodne poskytovateľ aj v prípade, že nedostatky vo verejnom obstarávaní, ktoré mali alebo mohli mať vplyv na výsledok verejného obstarávania identifikoval ÚVO v rozhodnutí podľa § 175 ods. 4 ZVO alebo boli identifikované v rozhodnutí Rady ÚVO.</w:t>
      </w: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14:paraId="37BED307" w14:textId="3D304059"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2" w:history="1">
        <w:r w:rsidR="005C056B" w:rsidRPr="00BC7715">
          <w:rPr>
            <w:rStyle w:val="Hypertextovprepojenie"/>
            <w:rFonts w:cs="Arial"/>
            <w:szCs w:val="19"/>
          </w:rPr>
          <w:t>http://www.minv.sk/?usmernenia-riadiaceho-organu</w:t>
        </w:r>
      </w:hyperlink>
      <w:r>
        <w:rPr>
          <w:rFonts w:cs="Arial"/>
          <w:szCs w:val="19"/>
        </w:rPr>
        <w:t>.</w:t>
      </w:r>
    </w:p>
    <w:p w14:paraId="4E48F185" w14:textId="07CF3991" w:rsidR="005C056B" w:rsidRDefault="005C056B" w:rsidP="00963E0D">
      <w:pPr>
        <w:spacing w:before="120" w:after="120" w:line="288" w:lineRule="auto"/>
        <w:jc w:val="both"/>
        <w:rPr>
          <w:rFonts w:cs="Arial"/>
          <w:szCs w:val="19"/>
        </w:rPr>
      </w:pPr>
      <w:r w:rsidRPr="005C056B">
        <w:rPr>
          <w:rFonts w:cs="Arial"/>
          <w:szCs w:val="19"/>
        </w:rPr>
        <w:t xml:space="preserve">Kontrola VO vykonávaná podľa tejto kapitoly sa pokladá za finančnú kontrolu, pričom závery uvedené v kontrolnom zozname sú platné aj po schválení individuálneho projektu a </w:t>
      </w:r>
      <w:r>
        <w:rPr>
          <w:rFonts w:cs="Arial"/>
          <w:szCs w:val="19"/>
        </w:rPr>
        <w:t>poskytovateľ</w:t>
      </w:r>
      <w:r w:rsidRPr="005C056B">
        <w:rPr>
          <w:rFonts w:cs="Arial"/>
          <w:szCs w:val="19"/>
        </w:rPr>
        <w:t xml:space="preserve"> už následne nemusí vykonávať opätovnú kontrolu daného VO po podpise Zmluvy o NFP. Kontrolu oprávnenosti výdavku z pohľadu jeho súladu s princípmi a postupmi VO vykoná </w:t>
      </w:r>
      <w:r>
        <w:rPr>
          <w:rFonts w:cs="Arial"/>
          <w:szCs w:val="19"/>
        </w:rPr>
        <w:t>poskytovateľ</w:t>
      </w:r>
      <w:r w:rsidRPr="005C056B">
        <w:rPr>
          <w:rFonts w:cs="Arial"/>
          <w:szCs w:val="19"/>
        </w:rPr>
        <w:t xml:space="preserve"> vo fáze kontroly príslušnej ŽoP, kde </w:t>
      </w:r>
      <w:r>
        <w:rPr>
          <w:rFonts w:cs="Arial"/>
          <w:szCs w:val="19"/>
        </w:rPr>
        <w:t>poskytovateľ</w:t>
      </w:r>
      <w:r w:rsidRPr="005C056B">
        <w:rPr>
          <w:rFonts w:cs="Arial"/>
          <w:szCs w:val="19"/>
        </w:rPr>
        <w:t xml:space="preserve"> overí skutočnosť vykonania uvedenej kontroly a správnosť aplikovania jej záverov. Uvedené však nevylučuje opätovné vykonanie kontroly VO, napr. na základe podnetu kontrolných orgánov alebo z vlastného podnetu </w:t>
      </w:r>
      <w:r>
        <w:rPr>
          <w:rFonts w:cs="Arial"/>
          <w:szCs w:val="19"/>
        </w:rPr>
        <w:t>poskytovateľa</w:t>
      </w:r>
      <w:r w:rsidRPr="005C056B">
        <w:rPr>
          <w:rFonts w:cs="Arial"/>
          <w:szCs w:val="19"/>
        </w:rPr>
        <w:t xml:space="preserve">. Dodatky k zmluve s úspešným uchádzačom, ktoré neboli predmetom kontroly, podliehajú kontrole VO v plnom rozsahu.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297" w:name="_Toc440372884"/>
      <w:bookmarkStart w:id="298" w:name="_Toc440636395"/>
      <w:r w:rsidRPr="0073389C">
        <w:rPr>
          <w:lang w:val="sk-SK"/>
        </w:rPr>
        <w:t>Finančné opravy</w:t>
      </w:r>
      <w:bookmarkEnd w:id="297"/>
      <w:bookmarkEnd w:id="298"/>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3FC3AF08" w14:textId="77777777" w:rsidR="00566C38" w:rsidRPr="00566C38" w:rsidRDefault="00566C38" w:rsidP="00566C38">
      <w:pPr>
        <w:spacing w:before="120" w:after="120" w:line="288" w:lineRule="auto"/>
        <w:jc w:val="both"/>
        <w:rPr>
          <w:rFonts w:cs="Arial"/>
          <w:szCs w:val="19"/>
        </w:rPr>
      </w:pPr>
      <w:r w:rsidRPr="00566C38">
        <w:rPr>
          <w:rFonts w:cs="Arial"/>
          <w:szCs w:val="19"/>
        </w:rPr>
        <w:lastRenderedPageBreak/>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14:paraId="511E9362" w14:textId="77777777"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2 MP CKO č. 5, verzia 3. </w:t>
      </w:r>
    </w:p>
    <w:p w14:paraId="1D0C9D24" w14:textId="77777777" w:rsidR="00064DDF" w:rsidRDefault="00566C38" w:rsidP="00064DDF">
      <w:pPr>
        <w:spacing w:before="120" w:after="120" w:line="288" w:lineRule="auto"/>
        <w:jc w:val="both"/>
        <w:rPr>
          <w:rFonts w:cs="Arial"/>
          <w:szCs w:val="19"/>
        </w:rPr>
      </w:pPr>
      <w:r w:rsidRPr="00566C38">
        <w:rPr>
          <w:rFonts w:cs="Arial"/>
          <w:szCs w:val="19"/>
        </w:rPr>
        <w:t>Poskytovateľ je oprávnený aplikovať 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542E29E2" w14:textId="07F535A3" w:rsidR="00064DDF"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štandardná ex-post kontrola,</w:t>
      </w:r>
    </w:p>
    <w:p w14:paraId="2CEFFC49"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následná ex-post kontrola,</w:t>
      </w:r>
    </w:p>
    <w:p w14:paraId="70391DBE"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151D4D">
      <w:pPr>
        <w:pStyle w:val="Odsekzoznamu"/>
        <w:numPr>
          <w:ilvl w:val="0"/>
          <w:numId w:val="103"/>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429C089A" w14:textId="53ECDD20" w:rsidR="00EC5388"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dodatkov po podpise.</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77777777"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14:paraId="67BD4AC3"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musia byť splnené nasledujúce podmienky: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14:paraId="683D7B1B" w14:textId="340D4FF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14:paraId="19A8B984" w14:textId="6CC80129"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558BDBDB"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p>
    <w:p w14:paraId="061D536B" w14:textId="7D0C2822"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 xml:space="preserve">Poskytovateľ nie je povinný aplikovať podmienky uvedené v kapitole 4 v bode 1 písm. a) až d) Metodického pokynu CKO č. 5 k určovaniu finančných opráv, ktoré má  uplatňovať pri nedodržaní pravidiel a postupov verejného obstarávania, pokiaľ sa dané zistenia týkajú zákazky podľa § 117 </w:t>
      </w:r>
      <w:r w:rsidR="008D1C11" w:rsidRPr="008D1C11">
        <w:rPr>
          <w:rFonts w:cs="Arial"/>
          <w:szCs w:val="19"/>
        </w:rPr>
        <w:lastRenderedPageBreak/>
        <w:t>ZVO. Aj v týchto prípadoch však poskytovateľ vyžaduje od prijímateľa súhlas s navrhovanou ex-ante finančnou opravou.</w:t>
      </w:r>
    </w:p>
    <w:p w14:paraId="2E15F6AE" w14:textId="1644E22E" w:rsidR="00EC5388" w:rsidRPr="00AE218A"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 xml:space="preserve">mluve o NFP, ktoré nie je podpísané zo strany poskytovateľa.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21C548FC"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(napr. na základe výsledkov kontroly na mieste, vládneho auditu, auditu EK a pod.), poskytovateľ postupuje v zmysle § 41 </w:t>
      </w:r>
      <w:r w:rsidR="00120FED" w:rsidRPr="00120FED">
        <w:t xml:space="preserve">alebo § 41a </w:t>
      </w:r>
      <w:r w:rsidRPr="0073389C">
        <w:t>zákona o príspevku z</w:t>
      </w:r>
      <w:r w:rsidR="00BE69D2">
        <w:t> </w:t>
      </w:r>
      <w:r w:rsidRPr="0073389C">
        <w:t>EŠIF</w:t>
      </w:r>
      <w:r w:rsidR="00BE69D2">
        <w:rPr>
          <w:rFonts w:cs="Arial"/>
          <w:szCs w:val="19"/>
        </w:rPr>
        <w:t xml:space="preserve">, </w:t>
      </w:r>
      <w:r w:rsidR="00BE69D2" w:rsidRPr="00BE69D2">
        <w:t>a to so zohľadnením prechodných ustanovení k úpravám účinným od 1. 6. 2017 v § 52 zákona o príspevku z EŠIF (t.j.  postup uvedený v tejto časti bude aplikovaný za podmienok, že poskytovateľ (alebo iný oprávnený orgán) zistí porušenie pravidiel a postupov verejného obstarávania po 31. 5. 2017, pri ktorom bolo oznámenie o vyhlásení verejného obstarávania, oznámenie použité ako výzva na súťaž alebo výzva na predkladanie ponúk odoslaná na uverejnenie po 17. 4. 2016, a porušenie malo alebo mohlo mať vplyv na výsledok verejného obstarávania, inak sa aplikuje postup podľa § 41 zákona o príspevku z EŠIF v znení účinnom do 31. 5. 2017).</w:t>
      </w:r>
    </w:p>
    <w:p w14:paraId="7A55D322" w14:textId="605AE186"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288DBA39"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Ak </w:t>
      </w:r>
      <w:r w:rsidR="00EC5388" w:rsidRPr="0073389C">
        <w:rPr>
          <w:rFonts w:cs="Arial"/>
          <w:szCs w:val="19"/>
        </w:rPr>
        <w:t xml:space="preserve">poskytovateľ </w:t>
      </w:r>
      <w:r w:rsidR="00EC5388" w:rsidRPr="00661D53">
        <w:rPr>
          <w:rFonts w:cs="Arial"/>
          <w:b/>
          <w:szCs w:val="19"/>
        </w:rPr>
        <w:t>nedisponuje</w:t>
      </w:r>
      <w:r w:rsidR="00EC5388" w:rsidRPr="0073389C">
        <w:rPr>
          <w:rFonts w:cs="Arial"/>
          <w:szCs w:val="19"/>
        </w:rPr>
        <w:t xml:space="preserve"> v danej veci závermi z kontroly ÚVO, </w:t>
      </w:r>
      <w:r w:rsidR="00EC5388" w:rsidRPr="00017289">
        <w:rPr>
          <w:rFonts w:cs="Arial"/>
          <w:szCs w:val="19"/>
        </w:rPr>
        <w:t xml:space="preserve">vykoná opätovnú </w:t>
      </w:r>
      <w:r w:rsidR="00E911B7">
        <w:rPr>
          <w:rFonts w:cs="Arial"/>
          <w:szCs w:val="19"/>
        </w:rPr>
        <w:t xml:space="preserve">finančnú </w:t>
      </w:r>
      <w:r w:rsidR="00EC5388" w:rsidRPr="00017289">
        <w:rPr>
          <w:rFonts w:cs="Arial"/>
          <w:szCs w:val="19"/>
        </w:rPr>
        <w:t>kontrolu VO</w:t>
      </w:r>
      <w:r w:rsidR="00EC5388">
        <w:rPr>
          <w:rFonts w:cs="Arial"/>
          <w:szCs w:val="19"/>
        </w:rPr>
        <w:t xml:space="preserve"> a postupuje nasledovne:</w:t>
      </w:r>
    </w:p>
    <w:p w14:paraId="7A55D323" w14:textId="352B9A50" w:rsidR="009D7F63" w:rsidRPr="0073389C" w:rsidRDefault="009D7F63" w:rsidP="00151D4D">
      <w:pPr>
        <w:pStyle w:val="Odsekzoznamu"/>
        <w:numPr>
          <w:ilvl w:val="0"/>
          <w:numId w:val="42"/>
        </w:numPr>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w:t>
      </w:r>
      <w:r w:rsidR="00E911B7">
        <w:t xml:space="preserve">finančnú </w:t>
      </w:r>
      <w:r w:rsidRPr="0073389C">
        <w:t>kontrolu VO</w:t>
      </w:r>
      <w:r w:rsidR="00120FED" w:rsidRPr="001F7F84">
        <w:rPr>
          <w:rFonts w:cs="Arial"/>
          <w:szCs w:val="19"/>
        </w:rPr>
        <w:t xml:space="preserve"> </w:t>
      </w:r>
      <w:r w:rsidR="00120FED" w:rsidRPr="00120FED">
        <w:t>ako kontrolu na mieste podľa § 9 zákona o finančnej kontrole</w:t>
      </w:r>
      <w:r w:rsidRPr="0073389C">
        <w:t xml:space="preserve">. </w:t>
      </w:r>
    </w:p>
    <w:p w14:paraId="7A55D324" w14:textId="4EE350F4"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poskytovateľ identifikuje v rámci záverov opätovnej </w:t>
      </w:r>
      <w:r w:rsidR="00E911B7">
        <w:t xml:space="preserve">finančnej </w:t>
      </w:r>
      <w:r w:rsidRPr="0073389C">
        <w:t xml:space="preserve">kontroly </w:t>
      </w:r>
      <w:r w:rsidR="005D0624">
        <w:rPr>
          <w:rFonts w:cs="Arial"/>
          <w:szCs w:val="19"/>
        </w:rPr>
        <w:t xml:space="preserve">VO </w:t>
      </w:r>
      <w:r w:rsidRPr="0073389C">
        <w:t>zistenia, ktoré mali alebo mohli mať vplyv na VO, vypracuje návrh správy</w:t>
      </w:r>
      <w:r w:rsidR="005D0624">
        <w:rPr>
          <w:rFonts w:cs="Arial"/>
          <w:szCs w:val="19"/>
        </w:rPr>
        <w:t xml:space="preserve"> z kontroly VO</w:t>
      </w:r>
      <w:r w:rsidRPr="0073389C">
        <w:t>, ktorého súčasťou je okrem zistení aj informácia, že poskytovateľ bude požadovať</w:t>
      </w:r>
      <w:r w:rsidRPr="0073389C">
        <w:rPr>
          <w:rStyle w:val="Odkaznapoznmkupodiarou"/>
          <w:sz w:val="19"/>
        </w:rPr>
        <w:footnoteReference w:id="101"/>
      </w:r>
      <w:r w:rsidRPr="0073389C">
        <w:t xml:space="preserve"> vrátenie poskytnutého príspevku resp. jeho časti.</w:t>
      </w:r>
    </w:p>
    <w:p w14:paraId="7A55D325" w14:textId="42A965C1"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Poskytovateľ stanoví v návrhu 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správu </w:t>
      </w:r>
      <w:r w:rsidR="005D0624">
        <w:rPr>
          <w:rFonts w:cs="Arial"/>
          <w:szCs w:val="19"/>
        </w:rPr>
        <w:t xml:space="preserve">z kontroly VO </w:t>
      </w:r>
      <w:r w:rsidRPr="0073389C">
        <w:t xml:space="preserve">a sprievodný list, ktorý obsahuje aj: </w:t>
      </w:r>
    </w:p>
    <w:p w14:paraId="7A55D326" w14:textId="77B17AD9"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informáciu, že prijímateľ bude v zmysle záverov z opätovnej </w:t>
      </w:r>
      <w:r w:rsidR="00E911B7">
        <w:rPr>
          <w:rFonts w:cs="Arial"/>
          <w:szCs w:val="19"/>
          <w:lang w:val="sk-SK"/>
        </w:rPr>
        <w:t xml:space="preserve">finančnej </w:t>
      </w:r>
      <w:r w:rsidRPr="0073389C">
        <w:rPr>
          <w:rFonts w:cs="Arial"/>
          <w:szCs w:val="19"/>
          <w:lang w:val="sk-SK"/>
        </w:rPr>
        <w:t>kontroly VO vyzvaný na vrátenie NFP alebo jeho časti,</w:t>
      </w:r>
    </w:p>
    <w:p w14:paraId="7A55D327" w14:textId="397AEC70"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lastRenderedPageBreak/>
        <w:t xml:space="preserve">poučenie pre prijímateľa, že v prípade, ak neuhradí uvedenú výšku NFP v stanovenej lehote, bude poskytovateľ postupovať v zmysle § 41 </w:t>
      </w:r>
      <w:r w:rsidR="00120FED" w:rsidRPr="00120FED">
        <w:rPr>
          <w:rFonts w:cs="Arial"/>
          <w:szCs w:val="19"/>
          <w:lang w:val="sk-SK"/>
        </w:rPr>
        <w:t xml:space="preserve">alebo § 41a </w:t>
      </w:r>
      <w:r w:rsidRPr="0073389C">
        <w:rPr>
          <w:rFonts w:cs="Arial"/>
          <w:szCs w:val="19"/>
          <w:lang w:val="sk-SK"/>
        </w:rPr>
        <w:t xml:space="preserve">zákona o príspevku z EŠIF. </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151D4D">
      <w:pPr>
        <w:pStyle w:val="Odsekzoznamu"/>
        <w:numPr>
          <w:ilvl w:val="0"/>
          <w:numId w:val="104"/>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151D4D">
      <w:pPr>
        <w:pStyle w:val="Odsekzoznamu"/>
        <w:numPr>
          <w:ilvl w:val="0"/>
          <w:numId w:val="104"/>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10BFEF8B"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postupuje podľa § 41 ods. </w:t>
      </w:r>
      <w:r w:rsidR="00120FED">
        <w:t>5</w:t>
      </w:r>
      <w:r w:rsidR="00120FED" w:rsidRPr="0073389C">
        <w:t xml:space="preserve"> </w:t>
      </w:r>
      <w:r w:rsidRPr="0073389C">
        <w:t xml:space="preserve">zákona o príspevku z EŠIF, to znamená, že rozhodne o vrátení sumy stanovenej v predchádzajúcej výzve na úhradu.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671AA64F" w14:textId="2E557499"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Ak poskytovateľ už </w:t>
      </w:r>
      <w:r w:rsidR="005D0624" w:rsidRPr="004B129C">
        <w:rPr>
          <w:rFonts w:cs="Arial"/>
          <w:b/>
          <w:szCs w:val="19"/>
        </w:rPr>
        <w:t>disponuje</w:t>
      </w:r>
      <w:r w:rsidR="005D0624" w:rsidRPr="004B129C">
        <w:rPr>
          <w:rFonts w:cs="Arial"/>
          <w:szCs w:val="19"/>
        </w:rPr>
        <w:t xml:space="preserve"> v danej veci závermi z kontroly ÚVO , vykoná opätovnú </w:t>
      </w:r>
      <w:r w:rsidR="00E911B7">
        <w:rPr>
          <w:rFonts w:cs="Arial"/>
          <w:szCs w:val="19"/>
        </w:rPr>
        <w:t>finančnú</w:t>
      </w:r>
      <w:r w:rsidR="005D0624" w:rsidRPr="004B129C">
        <w:rPr>
          <w:rFonts w:cs="Arial"/>
          <w:szCs w:val="19"/>
        </w:rPr>
        <w:t xml:space="preserve"> kontrolu VO a postupuje nasledovne:</w:t>
      </w:r>
    </w:p>
    <w:p w14:paraId="046B0E5A" w14:textId="6A907DA8"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zistenia, ktoré mali alebo mohli mať vplyv na VO, vypracuje návrh 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14:paraId="1A124A85" w14:textId="3D6E8CB1"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2. Poskytovateľ stanoví v návrhu 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správu </w:t>
      </w:r>
      <w:r>
        <w:rPr>
          <w:rFonts w:cs="Arial"/>
          <w:szCs w:val="19"/>
        </w:rPr>
        <w:t xml:space="preserve">z kontroly VO </w:t>
      </w:r>
      <w:r w:rsidRPr="004B129C">
        <w:rPr>
          <w:rFonts w:cs="Arial"/>
          <w:szCs w:val="19"/>
        </w:rPr>
        <w:t xml:space="preserve">a sprievodný list, ktorý obsahuje aj: </w:t>
      </w:r>
    </w:p>
    <w:p w14:paraId="4AC19028" w14:textId="55184954"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informáciu, že prijímateľ bude v zmysle záverov z opätovnej </w:t>
      </w:r>
      <w:r w:rsidR="00E911B7">
        <w:rPr>
          <w:rFonts w:cs="Arial"/>
          <w:szCs w:val="19"/>
        </w:rPr>
        <w:t xml:space="preserve">finančnej </w:t>
      </w:r>
      <w:r w:rsidRPr="004B129C">
        <w:rPr>
          <w:rFonts w:cs="Arial"/>
          <w:szCs w:val="19"/>
        </w:rPr>
        <w:t>kontroly VO vyzvaný na vrátenie NFP alebo jeho časti,</w:t>
      </w:r>
    </w:p>
    <w:p w14:paraId="7EC41F13"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14:paraId="44E92638" w14:textId="49DB45FC"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w:t>
      </w:r>
      <w:r w:rsidR="00D519DF">
        <w:rPr>
          <w:rFonts w:cs="Arial"/>
          <w:szCs w:val="19"/>
        </w:rPr>
        <w:t>finančnú opravu</w:t>
      </w:r>
      <w:r w:rsidRPr="004B129C">
        <w:rPr>
          <w:rFonts w:cs="Arial"/>
          <w:szCs w:val="19"/>
        </w:rPr>
        <w:t xml:space="preserve"> neuhradí v plnej výške, poskytovateľ v súlade s</w:t>
      </w:r>
      <w:r w:rsidR="00120FED">
        <w:rPr>
          <w:rFonts w:cs="Arial"/>
          <w:szCs w:val="19"/>
        </w:rPr>
        <w:t xml:space="preserve"> </w:t>
      </w:r>
      <w:r w:rsidRPr="004B129C">
        <w:rPr>
          <w:rFonts w:cs="Arial"/>
          <w:szCs w:val="19"/>
        </w:rPr>
        <w:t xml:space="preserve">§ 41 ods. 5 zákona o príspevku z EŠIF rozhodne v správnom konaní o vrátení sumy stanovenej v predchádzajúcej výzve na úhradu. </w:t>
      </w:r>
    </w:p>
    <w:p w14:paraId="3F6C182C"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w:t>
      </w:r>
      <w:r w:rsidRPr="004B129C">
        <w:rPr>
          <w:rFonts w:cs="Arial"/>
          <w:szCs w:val="19"/>
        </w:rPr>
        <w:lastRenderedPageBreak/>
        <w:t xml:space="preserve">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D" w14:textId="2891111D" w:rsidR="009D7F63" w:rsidRPr="0073389C" w:rsidRDefault="005D0624" w:rsidP="00267484">
      <w:pPr>
        <w:tabs>
          <w:tab w:val="left" w:pos="1014"/>
        </w:tabs>
        <w:spacing w:before="120" w:after="120" w:line="288" w:lineRule="auto"/>
        <w:ind w:left="567" w:hanging="283"/>
        <w:jc w:val="both"/>
      </w:pPr>
      <w:r w:rsidRPr="004B129C">
        <w:rPr>
          <w:rFonts w:cs="Arial"/>
          <w:szCs w:val="19"/>
        </w:rPr>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14:paraId="7A55D32E" w14:textId="77777777" w:rsidR="009D7F63" w:rsidRPr="0073389C" w:rsidRDefault="009D7F63" w:rsidP="009D7F63">
      <w:pPr>
        <w:pStyle w:val="Nadpis3"/>
        <w:ind w:left="567" w:firstLine="0"/>
        <w:rPr>
          <w:lang w:val="sk-SK"/>
        </w:rPr>
      </w:pPr>
      <w:bookmarkStart w:id="299" w:name="_Toc440372885"/>
      <w:bookmarkStart w:id="300" w:name="_Toc440636396"/>
      <w:r w:rsidRPr="0073389C">
        <w:rPr>
          <w:lang w:val="sk-SK"/>
        </w:rPr>
        <w:t>Postupy vo verejnom obstarávaní</w:t>
      </w:r>
      <w:bookmarkEnd w:id="299"/>
      <w:bookmarkEnd w:id="300"/>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151D4D">
      <w:pPr>
        <w:numPr>
          <w:ilvl w:val="0"/>
          <w:numId w:val="87"/>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07E96980"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Elektronické trhovisko sú povinní používať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rovnaká alebo vyššia ako </w:t>
      </w:r>
      <w:r w:rsidR="00120FED">
        <w:rPr>
          <w:rFonts w:cs="Arial"/>
          <w:szCs w:val="19"/>
          <w:u w:val="single"/>
        </w:rPr>
        <w:t>1</w:t>
      </w:r>
      <w:r w:rsidR="002C5B49">
        <w:rPr>
          <w:rFonts w:cs="Arial"/>
          <w:szCs w:val="19"/>
          <w:u w:val="single"/>
        </w:rPr>
        <w:t>5</w:t>
      </w:r>
      <w:r w:rsidR="00120FED">
        <w:rPr>
          <w:rFonts w:cs="Arial"/>
          <w:szCs w:val="19"/>
          <w:u w:val="single"/>
        </w:rPr>
        <w:t xml:space="preserve"> </w:t>
      </w:r>
      <w:r w:rsidRPr="0073389C">
        <w:rPr>
          <w:rFonts w:cs="Arial"/>
          <w:szCs w:val="19"/>
          <w:u w:val="single"/>
        </w:rPr>
        <w:t>000 EUR (bez DPH)</w:t>
      </w:r>
      <w:r w:rsidR="00662B41" w:rsidRPr="00662B41">
        <w:rPr>
          <w:rFonts w:cs="Arial"/>
          <w:szCs w:val="19"/>
          <w:u w:val="single"/>
        </w:rPr>
        <w:t xml:space="preserve"> ).</w:t>
      </w:r>
      <w:r w:rsidRPr="0073389C">
        <w:rPr>
          <w:rFonts w:cs="Arial"/>
          <w:szCs w:val="19"/>
        </w:rPr>
        <w:t xml:space="preserve"> </w:t>
      </w:r>
      <w:r w:rsidR="00662B41">
        <w:rPr>
          <w:rFonts w:cs="Arial"/>
          <w:szCs w:val="19"/>
        </w:rPr>
        <w:t>P</w:t>
      </w:r>
      <w:r w:rsidRPr="0073389C">
        <w:rPr>
          <w:rFonts w:cs="Arial"/>
          <w:szCs w:val="19"/>
        </w:rPr>
        <w:t xml:space="preserve">rijímatelia sú povinní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w:t>
      </w:r>
      <w:r w:rsidRPr="0073389C">
        <w:rPr>
          <w:rFonts w:cs="Arial"/>
          <w:szCs w:val="19"/>
        </w:rPr>
        <w:lastRenderedPageBreak/>
        <w:t xml:space="preserve">stavebných prác alebo poskytnutie služby bežne dostupných na trhu.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20A8956E" w:rsidR="00267484" w:rsidRPr="008A2C57" w:rsidRDefault="00267484" w:rsidP="00267484">
      <w:pPr>
        <w:tabs>
          <w:tab w:val="left" w:pos="1014"/>
        </w:tabs>
        <w:spacing w:before="120" w:after="120" w:line="288" w:lineRule="auto"/>
        <w:jc w:val="both"/>
        <w:rPr>
          <w:rFonts w:cs="Arial"/>
          <w:szCs w:val="19"/>
          <w:lang w:eastAsia="sk-SK"/>
        </w:rPr>
      </w:pPr>
      <w:r w:rsidRPr="008A2C57">
        <w:rPr>
          <w:rFonts w:cs="Arial"/>
          <w:b/>
          <w:szCs w:val="19"/>
          <w:lang w:eastAsia="sk-SK"/>
        </w:rPr>
        <w:t>Prijímateľ je povinný v rozhodnom čase výberu postupu podľa ZVO určiť, či ním zadefinovaný/požadovaný predmet zákazky spĺňa podmienky bežnej dostupnosti</w:t>
      </w:r>
      <w:r w:rsidRPr="008A2C57">
        <w:rPr>
          <w:rFonts w:cs="Arial"/>
          <w:szCs w:val="19"/>
          <w:lang w:eastAsia="sk-SK"/>
        </w:rPr>
        <w:t xml:space="preserve"> napríklad “testom bežnej dostupnosti” (príloha č.</w:t>
      </w:r>
      <w:r w:rsidR="00506C97" w:rsidRPr="008A2C57">
        <w:rPr>
          <w:rFonts w:cs="Arial"/>
          <w:szCs w:val="19"/>
          <w:lang w:eastAsia="sk-SK"/>
        </w:rPr>
        <w:t>19</w:t>
      </w:r>
      <w:r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51B66CFF" w14:textId="2330F4F4" w:rsidR="008D1C11" w:rsidRPr="00927D81" w:rsidRDefault="00927D81"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927D81">
        <w:rPr>
          <w:rFonts w:cs="Arial"/>
          <w:b/>
          <w:i/>
          <w:szCs w:val="19"/>
        </w:rPr>
        <w:t xml:space="preserve">Dôležité upozornenie: </w:t>
      </w:r>
      <w:r w:rsidRPr="00927D81">
        <w:rPr>
          <w:rFonts w:cs="Arial"/>
          <w:szCs w:val="19"/>
        </w:rPr>
        <w:t>Poskytovateľ upozorňuje prijímateľa, že v prípade ak verejný obstarávateľ nepostupoval podľa § 109 až 112 ZVO, ak ide o dodanie tovaru, alebo poskytnutie služieb, ktoré nie sú intelektuálnej povahy, bežne dostupných na trhu, ale na obstarávanie použil postup podľa § 117  ZVO alebo postup podľa § 113 až 116 ZVO</w:t>
      </w:r>
      <w:r w:rsidRPr="00602CB7">
        <w:rPr>
          <w:rFonts w:cs="Arial"/>
          <w:szCs w:val="19"/>
        </w:rPr>
        <w:t xml:space="preserve"> a zároveň predložil uvedenú zákazku na kontrolu </w:t>
      </w:r>
      <w:r>
        <w:rPr>
          <w:rFonts w:cs="Arial"/>
          <w:szCs w:val="19"/>
        </w:rPr>
        <w:t>poskytovateľovi</w:t>
      </w:r>
      <w:r w:rsidRPr="00927D81">
        <w:rPr>
          <w:rFonts w:cs="Arial"/>
          <w:szCs w:val="19"/>
        </w:rPr>
        <w:t xml:space="preserve"> až na štandardnú ex-post kontrolu po </w:t>
      </w:r>
      <w:r w:rsidR="00120FED">
        <w:rPr>
          <w:rFonts w:cs="Arial"/>
          <w:szCs w:val="19"/>
        </w:rPr>
        <w:t xml:space="preserve">nadobudnutí </w:t>
      </w:r>
      <w:r w:rsidRPr="00927D81">
        <w:rPr>
          <w:rFonts w:cs="Arial"/>
          <w:szCs w:val="19"/>
        </w:rPr>
        <w:t xml:space="preserve">účinnosti zmluvy s dodávateľom,  bude prijímateľovi v zmysle </w:t>
      </w:r>
      <w:r w:rsidRPr="001F7F84">
        <w:rPr>
          <w:rFonts w:cs="Arial"/>
          <w:szCs w:val="19"/>
        </w:rPr>
        <w:t>Metodického pokynu č. 5 k určovaniu finančných opráv, ktoré má riadiaci orgán uplatňovať pri nedodržaní pravidiel a postupov verejného obstarávania za uvedené porušenie ZVO</w:t>
      </w:r>
      <w:r w:rsidRPr="00927D81">
        <w:rPr>
          <w:rFonts w:cs="Arial"/>
          <w:szCs w:val="19"/>
        </w:rPr>
        <w:t xml:space="preserve"> udelená finančná oprava vo výške 5 % z deklarovaných/oprávnených  výdavkov projektu.</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lastRenderedPageBreak/>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1FC68489"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65A82798"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služieb a prác zo strany úspešného uchádzača, ktorým preukáže splnenie požiadaviek na predmet zákazky. Uvedený opis (položkovitý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14:paraId="74404C0E" w14:textId="5E63F508"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Nakoľko účinnosť zmlúv uzavretých cez elektronické trhovisko, ktoré budú spolufinancované z fondov EÚ, je prepojená na výsledky kontroly VO zo strany poskytovateľa,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služby) zohľadňoval lehotu potrebnú na ex-post kontrolu poskytovateľom (t.j. stanovil túto lehotu s dostatočnou rezervou pre výkon kontroly). </w:t>
      </w: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00F27D4D"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pred vložením opisného formulára do „karantény“ </w:t>
      </w:r>
      <w:r w:rsidRPr="0073389C">
        <w:rPr>
          <w:rFonts w:cs="Arial"/>
          <w:szCs w:val="19"/>
        </w:rPr>
        <w:t>(„prvá ex-ante kontrola“) a po vygenerovaní výslednej zmluvy s úspešným uchádzačom</w:t>
      </w:r>
      <w:r w:rsidR="00A57973">
        <w:rPr>
          <w:rFonts w:cs="Arial"/>
          <w:szCs w:val="19"/>
        </w:rPr>
        <w:t xml:space="preserve"> (v CRZ)</w:t>
      </w:r>
      <w:r w:rsidRPr="0073389C">
        <w:rPr>
          <w:rFonts w:cs="Arial"/>
          <w:szCs w:val="19"/>
        </w:rPr>
        <w:t xml:space="preserve"> („štandardná ex-post kontrola“) a po jej zverejnení v </w:t>
      </w:r>
      <w:r w:rsidR="00130936">
        <w:rPr>
          <w:rFonts w:cs="Arial"/>
          <w:szCs w:val="19"/>
        </w:rPr>
        <w:t>CRZ</w:t>
      </w:r>
      <w:r w:rsidRPr="0073389C">
        <w:rPr>
          <w:rFonts w:cs="Arial"/>
          <w:szCs w:val="19"/>
        </w:rPr>
        <w:t xml:space="preserve">.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lastRenderedPageBreak/>
        <w:t xml:space="preserve">opis predmetu zákazky, </w:t>
      </w:r>
    </w:p>
    <w:p w14:paraId="56A2BEE3"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prípadné objednávkové atribúty,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1BD953C4"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princípov 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2D9BB088"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ide o tovar, stavebnú prácu alebo službu, ktorá nie je bežne dostupná na trhu. V prípade, že predmetom obstarávania je tovar,</w:t>
      </w:r>
      <w:r>
        <w:rPr>
          <w:rFonts w:cs="Arial"/>
          <w:szCs w:val="19"/>
        </w:rPr>
        <w:t xml:space="preserve"> </w:t>
      </w:r>
      <w:r w:rsidRPr="005F329C">
        <w:rPr>
          <w:rFonts w:cs="Arial"/>
          <w:szCs w:val="19"/>
        </w:rPr>
        <w:t>stavebná práca alebo služba, ktorá je bežne dostupná na trhu, prijímateľ je povinný 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5A1D7B2E" w:rsidR="00672FF6" w:rsidRPr="00A57E12"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je možné postúpiť výdavky na financovanie iba v prípade, ak boli dodržané pravidlá a povinnosti uvádzané v tejto príručke a subsidiárne v SR EŠIF, ako aj v metodickom pokyne CKO č. 14 k zadávaniu zákaziek v hodnote nad 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vylúčiť výdavky vyplývajúce z realizácie takéhoto obstarávania z financovania v plnom rozsahu.</w:t>
      </w:r>
    </w:p>
    <w:p w14:paraId="746608EE" w14:textId="77777777" w:rsidR="00672FF6" w:rsidRDefault="00672FF6" w:rsidP="001B3386">
      <w:pPr>
        <w:tabs>
          <w:tab w:val="left" w:pos="1014"/>
        </w:tabs>
        <w:spacing w:before="120" w:after="120" w:line="288" w:lineRule="auto"/>
        <w:jc w:val="both"/>
        <w:rPr>
          <w:rFonts w:cs="Arial"/>
          <w:szCs w:val="19"/>
        </w:rPr>
      </w:pPr>
    </w:p>
    <w:p w14:paraId="390AA26B" w14:textId="77777777"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77777777"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v lehote minimálne 5 pracovných dní a maximálne 10 pracovných dní odo dňa doručenia žiadosti o vysvetlenie resp. doplnenie dokumentácie. Dňom odoslania žiadosti prestáva plynúť lehota na výkon kontroly</w:t>
      </w:r>
      <w:r>
        <w:rPr>
          <w:rFonts w:cs="Arial"/>
          <w:szCs w:val="19"/>
        </w:rPr>
        <w:t xml:space="preserve"> VO</w:t>
      </w:r>
      <w:r w:rsidRPr="00FF3561">
        <w:rPr>
          <w:rFonts w:cs="Arial"/>
          <w:szCs w:val="19"/>
        </w:rPr>
        <w:t>. Dňom nasledujúcim po dni doručenia vysvetlenia alebo doplnenia dokumentácie poskytovateľovi začína plynúť nová lehota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 xml:space="preserve">Zároveň, ak napriek čestnému vyhláseniu prijímateľa poskytovateľ identifikuje, že dokumentácia nie je kompletná a pre riadne ukončenie </w:t>
      </w:r>
      <w:r w:rsidRPr="00703E20">
        <w:rPr>
          <w:rFonts w:cs="Arial"/>
          <w:szCs w:val="19"/>
          <w:lang w:eastAsia="x-none"/>
        </w:rPr>
        <w:lastRenderedPageBreak/>
        <w:t>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26C2FBE3"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princípov 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2847FDBD"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rozsahu, závažnosti a momentu zistenia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716FA1B3" w:rsidR="00B32509" w:rsidRPr="0073389C" w:rsidRDefault="00B32509" w:rsidP="009D7F63">
      <w:pPr>
        <w:tabs>
          <w:tab w:val="left" w:pos="1014"/>
        </w:tabs>
        <w:spacing w:before="120" w:after="120" w:line="288" w:lineRule="auto"/>
        <w:jc w:val="both"/>
      </w:pPr>
      <w:r w:rsidRPr="00B32509">
        <w:t>V prípade, že predmetom obstarávania je tovar, stavebná práca alebo služba, ktorá nie je bežne dostupná na trhu, prijímateľ je povinný zadávať zákazku podľa nasledovných postupov.</w:t>
      </w: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5 000 EUR (ďalej len „zákazky nad 5 000 EUR“); </w:t>
      </w:r>
    </w:p>
    <w:p w14:paraId="7A55D332" w14:textId="527F714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 ktorých predpokladaná hodnota bez DPH je nižšia ako 5 000 EUR (ďalej len „zákazky do 5 000 EUR“)</w:t>
      </w:r>
      <w:r w:rsidR="000E2751">
        <w:rPr>
          <w:rFonts w:cs="Arial"/>
          <w:szCs w:val="19"/>
          <w:lang w:val="sk-SK"/>
        </w:rPr>
        <w:t>.</w:t>
      </w:r>
      <w:r w:rsidRPr="0073389C">
        <w:rPr>
          <w:rFonts w:cs="Arial"/>
          <w:szCs w:val="19"/>
          <w:lang w:val="sk-SK"/>
        </w:rPr>
        <w:t xml:space="preserve"> </w:t>
      </w:r>
    </w:p>
    <w:p w14:paraId="15FB5CE2" w14:textId="31F5E6F5" w:rsidR="009F4290" w:rsidRDefault="009F4290" w:rsidP="009D7F63">
      <w:pPr>
        <w:tabs>
          <w:tab w:val="left" w:pos="1014"/>
        </w:tabs>
        <w:spacing w:before="120" w:after="120" w:line="288" w:lineRule="auto"/>
        <w:jc w:val="both"/>
        <w:rPr>
          <w:b/>
        </w:rPr>
      </w:pPr>
    </w:p>
    <w:p w14:paraId="12CBDD4F" w14:textId="576EAB8A" w:rsidR="009F4290" w:rsidRDefault="009F4290" w:rsidP="009D7F63">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Prijímateľ  je povinný uzavrieť s úspešným uchádzačom písomnú zmluvu pri všetkých typoch zákaziek, s výnimkou zákaziek do 5 000 EUR. Pri zákazkách do 5 000 EUR je postačujúce vytvoriť zmluvný vzťah na základe objednávky, ktorá</w:t>
      </w:r>
      <w:r w:rsidR="00B32509">
        <w:rPr>
          <w:b/>
          <w:color w:val="FF0000"/>
        </w:rPr>
        <w:t xml:space="preserve"> </w:t>
      </w:r>
      <w:r w:rsidRPr="009F4290">
        <w:t>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77777777" w:rsidR="009D7F63" w:rsidRPr="0073389C" w:rsidRDefault="009D7F63" w:rsidP="009D7F63">
      <w:pPr>
        <w:tabs>
          <w:tab w:val="left" w:pos="1014"/>
        </w:tabs>
        <w:spacing w:before="120" w:after="120" w:line="288" w:lineRule="auto"/>
        <w:jc w:val="both"/>
        <w:rPr>
          <w:b/>
        </w:rPr>
      </w:pPr>
      <w:r w:rsidRPr="0073389C">
        <w:rPr>
          <w:b/>
        </w:rPr>
        <w:t>Zákazky nad 5 000 EUR</w:t>
      </w:r>
    </w:p>
    <w:p w14:paraId="7A55D335" w14:textId="380B6B9A" w:rsidR="009D7F63" w:rsidRPr="0073389C" w:rsidRDefault="009D7F63" w:rsidP="009D7F63">
      <w:pPr>
        <w:tabs>
          <w:tab w:val="left" w:pos="1014"/>
        </w:tabs>
        <w:spacing w:before="120" w:after="120" w:line="288" w:lineRule="auto"/>
        <w:jc w:val="both"/>
      </w:pPr>
      <w:r w:rsidRPr="0073389C">
        <w:t xml:space="preserve">Ak ide o zákazky nad 5 000 EUR a zároveň je splnená podmienka, že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14:paraId="7D090E95" w14:textId="0D2EAB55" w:rsidR="00F877F0" w:rsidRPr="0073389C" w:rsidRDefault="00F877F0"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V prípade, že predmetom obstarávania je tovar, stavebná práca alebo služba, ktorá je bežne dostupná na trhu, prijímateľ je povinný zadávať zákazku prostredníctvom elektronického trhoviska podľa § </w:t>
      </w:r>
      <w:r w:rsidR="0058112B">
        <w:t>108</w:t>
      </w:r>
      <w:r w:rsidR="0058112B" w:rsidRPr="0073389C">
        <w:t xml:space="preserve"> </w:t>
      </w:r>
      <w:r w:rsidRPr="0073389C">
        <w:t>ods. 1 písm. a) ZVO a nie postupmi uvedenými v tejto kapitole.</w:t>
      </w:r>
    </w:p>
    <w:p w14:paraId="7A55D336" w14:textId="5433F1C9" w:rsidR="009D7F63" w:rsidRPr="0073389C" w:rsidRDefault="009D7F63" w:rsidP="009D7F63">
      <w:pPr>
        <w:tabs>
          <w:tab w:val="left" w:pos="1014"/>
        </w:tabs>
        <w:spacing w:before="120" w:after="120" w:line="288" w:lineRule="auto"/>
        <w:jc w:val="both"/>
      </w:pPr>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150EC3BF" w14:textId="6C1DBB02" w:rsidR="00B32509" w:rsidRDefault="00B32509" w:rsidP="009D7F63">
      <w:pPr>
        <w:tabs>
          <w:tab w:val="left" w:pos="1014"/>
        </w:tabs>
        <w:spacing w:before="120" w:after="120" w:line="288" w:lineRule="auto"/>
        <w:jc w:val="both"/>
      </w:pP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7A55D33A" w14:textId="7E773D2F"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 xml:space="preserve">minimálne 5 pracovných dní pred dňom </w:t>
      </w:r>
      <w:r w:rsidR="00950C3C">
        <w:rPr>
          <w:b/>
        </w:rPr>
        <w:t xml:space="preserve">uplynutia lehoty na </w:t>
      </w:r>
      <w:r w:rsidRPr="0073389C">
        <w:rPr>
          <w:b/>
        </w:rPr>
        <w:t>predkladani</w:t>
      </w:r>
      <w:r w:rsidR="00950C3C">
        <w:rPr>
          <w:b/>
        </w:rPr>
        <w:t>e</w:t>
      </w:r>
      <w:r w:rsidRPr="0073389C">
        <w:rPr>
          <w:b/>
        </w:rPr>
        <w:t xml:space="preserve"> ponúk</w:t>
      </w:r>
      <w:r w:rsidRPr="0073389C">
        <w:t xml:space="preserve"> (do lehoty sa nezapočítava deň zverejnenia) a zdokumentuje toto zverejnenie hodnoverným spôsobom, t.j. v deň zverejnenia </w:t>
      </w:r>
      <w:r w:rsidR="00D76DD9">
        <w:t>v</w:t>
      </w:r>
      <w:r w:rsidRPr="0073389C">
        <w:t xml:space="preserve">ýzvy na </w:t>
      </w:r>
      <w:r w:rsidR="00950C3C">
        <w:t>predloženie ponuky</w:t>
      </w:r>
      <w:r w:rsidR="00950C3C" w:rsidRPr="0073389C">
        <w:t xml:space="preserve"> </w:t>
      </w:r>
      <w:r w:rsidRPr="0073389C">
        <w:t>na svojom alebo inom vhodnom webovom sídle</w:t>
      </w:r>
      <w:r w:rsidR="00950C3C">
        <w:t xml:space="preserve"> alebo v printových médiách</w:t>
      </w:r>
      <w:r w:rsidRPr="0073389C">
        <w:t xml:space="preserve"> zašle e</w:t>
      </w:r>
      <w:r w:rsidR="00506C97">
        <w:t>-</w:t>
      </w:r>
      <w:r w:rsidRPr="0073389C">
        <w:t>mailom informáciu o tomto zverejnení</w:t>
      </w:r>
      <w:r w:rsidR="00950C3C">
        <w:t xml:space="preserve"> </w:t>
      </w:r>
      <w:r w:rsidR="00950C3C" w:rsidRPr="00950C3C">
        <w:t xml:space="preserve">vo forme podľa prílohy č. 23 </w:t>
      </w:r>
      <w:r w:rsidRPr="0073389C">
        <w:t xml:space="preserve">na </w:t>
      </w:r>
      <w:r w:rsidR="00950C3C" w:rsidRPr="00950C3C">
        <w:t xml:space="preserve">e-mail zakazkycko@vlada.gov.sk a súčasne na e-mail </w:t>
      </w:r>
      <w:hyperlink r:id="rId23" w:history="1">
        <w:r w:rsidR="00D76DD9" w:rsidRPr="00B76EA0">
          <w:rPr>
            <w:rStyle w:val="Hypertextovprepojenie"/>
          </w:rPr>
          <w:t>vo.sep@minv.sk</w:t>
        </w:r>
      </w:hyperlink>
      <w:r w:rsidR="001D3CAE" w:rsidRPr="001E3C46">
        <w:rPr>
          <w:color w:val="EEECE1" w:themeColor="background2"/>
        </w:rPr>
        <w:t xml:space="preserve"> </w:t>
      </w:r>
      <w:r w:rsidR="000E5863" w:rsidRPr="000E5863">
        <w:rPr>
          <w:color w:val="EEECE1" w:themeColor="background2"/>
          <w:u w:val="single"/>
        </w:rPr>
        <w:t xml:space="preserve">V prípade, ak prijímateľ opomenie zaslať e-mailovú informáciu o zverejnení výzvy na súťaž na e-mail </w:t>
      </w:r>
      <w:hyperlink r:id="rId24" w:history="1">
        <w:r w:rsidR="000E5863" w:rsidRPr="000E5863">
          <w:rPr>
            <w:rStyle w:val="Hypertextovprepojenie"/>
          </w:rPr>
          <w:t>vo.sep@minv.sk</w:t>
        </w:r>
      </w:hyperlink>
      <w:r w:rsidR="000E5863" w:rsidRPr="000E5863">
        <w:rPr>
          <w:color w:val="EEECE1" w:themeColor="background2"/>
          <w:u w:val="single"/>
        </w:rPr>
        <w:t>, nebude to dôvodom na vylúčenie výdavkov, týkajúcich sa obstarávanej zákazky, z financovania v plnej miere</w:t>
      </w:r>
      <w:r w:rsidR="000E5863">
        <w:rPr>
          <w:color w:val="EEECE1" w:themeColor="background2"/>
          <w:u w:val="single"/>
        </w:rPr>
        <w:t>.</w:t>
      </w:r>
      <w:r w:rsidR="000E5863" w:rsidRPr="000E5863">
        <w:rPr>
          <w:b/>
          <w:color w:val="EEECE1" w:themeColor="background2"/>
        </w:rPr>
        <w:t xml:space="preserve"> </w:t>
      </w:r>
      <w:r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7A55D33B" w14:textId="2739B79A"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 prípade, že sa prijímateľ omešká so zaslaním informácie CKO a poskytovateľ</w:t>
      </w:r>
      <w:r w:rsidR="005C00EC">
        <w:t>ovi</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Pokiaľ prijímateľ nesplní túto oznamovaciu povinnosť, bude poskytovateľ posudzovať túto skutočnosť ako porušenie princípu transparentnosti a výdavky z predmetného VO nebudú zo strany poskytovateľa pripustené do financovania. </w:t>
      </w:r>
    </w:p>
    <w:p w14:paraId="7A55D33C" w14:textId="456D0BE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zaslať túto výzvu minimálne </w:t>
      </w:r>
      <w:r w:rsidR="000E2751">
        <w:t>3</w:t>
      </w:r>
      <w:r w:rsidR="000E2751" w:rsidRPr="0073389C">
        <w:t xml:space="preserve"> </w:t>
      </w:r>
      <w:r w:rsidRPr="0073389C">
        <w:t xml:space="preserve">vybraným záujemcom. Oslovení záujemcovia musia byť subjekty, ktoré sú oprávnené dodávať službu, tovar alebo prácu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podložená. </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lastRenderedPageBreak/>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61A3BB7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5 000 EUR upravuje Metodický pokyn CKO č. 14</w:t>
      </w:r>
      <w:r w:rsidR="005C00EC">
        <w:t xml:space="preserve"> </w:t>
      </w:r>
      <w:r w:rsidR="005C00EC" w:rsidRPr="005C00EC">
        <w:t>k zadávaniu zákaziek v hodnote nad 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7777777" w:rsidR="009D7F63" w:rsidRPr="0073389C" w:rsidRDefault="009D7F63" w:rsidP="009D7F63">
      <w:pPr>
        <w:tabs>
          <w:tab w:val="left" w:pos="1014"/>
        </w:tabs>
        <w:spacing w:before="120" w:after="120" w:line="288" w:lineRule="auto"/>
        <w:jc w:val="both"/>
        <w:rPr>
          <w:b/>
        </w:rPr>
      </w:pPr>
      <w:r w:rsidRPr="0073389C">
        <w:rPr>
          <w:b/>
        </w:rPr>
        <w:t>Zákazky do 5 000 EUR</w:t>
      </w:r>
    </w:p>
    <w:p w14:paraId="7A55D341" w14:textId="036E6B8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6EBBAA05"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5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podložená. </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77777777" w:rsidR="005C00EC" w:rsidRDefault="005C00EC" w:rsidP="009D7F63">
      <w:pPr>
        <w:tabs>
          <w:tab w:val="left" w:pos="1014"/>
        </w:tabs>
        <w:spacing w:before="120" w:after="120" w:line="288" w:lineRule="auto"/>
        <w:jc w:val="both"/>
        <w:rPr>
          <w:b/>
        </w:rPr>
      </w:pP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0FCDF353" w14:textId="77777777" w:rsidR="00A57E12" w:rsidRDefault="00A57E12" w:rsidP="00A57E12">
      <w:pPr>
        <w:tabs>
          <w:tab w:val="left" w:pos="1014"/>
        </w:tabs>
        <w:spacing w:before="120" w:after="120" w:line="288" w:lineRule="auto"/>
        <w:jc w:val="both"/>
      </w:pPr>
    </w:p>
    <w:p w14:paraId="4145C51E" w14:textId="77777777" w:rsidR="00A57E12" w:rsidRDefault="00A57E12" w:rsidP="00A57E12">
      <w:pPr>
        <w:tabs>
          <w:tab w:val="left" w:pos="1014"/>
        </w:tabs>
        <w:spacing w:before="120" w:after="120" w:line="288" w:lineRule="auto"/>
        <w:jc w:val="both"/>
      </w:pP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301" w:name="_Toc440372886"/>
      <w:bookmarkStart w:id="302" w:name="_Toc440636397"/>
      <w:r w:rsidRPr="0073389C">
        <w:rPr>
          <w:lang w:val="sk-SK"/>
        </w:rPr>
        <w:t>Zákazky nespadajúce pod zákon o verejnom obstarávaní</w:t>
      </w:r>
      <w:bookmarkEnd w:id="301"/>
      <w:bookmarkEnd w:id="302"/>
    </w:p>
    <w:p w14:paraId="7A55D364" w14:textId="2A3E39C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w:t>
      </w:r>
      <w:r w:rsidRPr="0073389C">
        <w:lastRenderedPageBreak/>
        <w:t xml:space="preserve">v súlade s jej princípmi ktorými sú - voľný pohyb tovaru, právo usadenia, voľný pohyb služieb, zákaz diskriminácie, rovnaké zaobchádzanie, transparentnosť, proporcionalita a vzájomné uznávanie dokladov. Rovnako dodržiava aj princíp zákonnosti. </w:t>
      </w:r>
    </w:p>
    <w:p w14:paraId="7A55D365" w14:textId="704F4F6D"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 xml:space="preserve">ZVO (ďalej len „zákazky z výnimky“);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175FBA6"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14:paraId="7A55D36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14:paraId="7A55D36A" w14:textId="77777777" w:rsidR="009D7F63" w:rsidRPr="0073389C" w:rsidRDefault="009D7F63" w:rsidP="00151D4D">
      <w:pPr>
        <w:pStyle w:val="Odsekzoznamu"/>
        <w:numPr>
          <w:ilvl w:val="0"/>
          <w:numId w:val="43"/>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14:paraId="7A55D36B" w14:textId="33A4D8F0"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081D9F">
        <w:t>12</w:t>
      </w:r>
      <w:r w:rsidR="00081D9F"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2958E783" w14:textId="4A90EEE5" w:rsidR="00111724" w:rsidRDefault="009D7F63" w:rsidP="009D7F63">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p>
    <w:p w14:paraId="7A55D36C" w14:textId="18BD4576" w:rsidR="009D7F63" w:rsidRPr="0073389C" w:rsidRDefault="00111724" w:rsidP="009D7F63">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Výzva na predloženie ponuky (príloha č. </w:t>
      </w:r>
      <w:r w:rsidR="001A6E82" w:rsidRPr="0073389C">
        <w:t>2</w:t>
      </w:r>
      <w:r w:rsidR="001A6E82">
        <w:t>4</w:t>
      </w:r>
      <w:r w:rsidR="009D7F63" w:rsidRPr="0073389C">
        <w:t>) obsahuje najmä:</w:t>
      </w:r>
    </w:p>
    <w:p w14:paraId="7A55D36D"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14:paraId="7A55D36E"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14:paraId="7A55D36F"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14:paraId="7A55D370"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podmienky účasti (pre takýto typ zákazky postačuje kópia dokladu o oprávnení dodať, poskytovať  alebo uskutočňovať predmet zákazky), </w:t>
      </w:r>
    </w:p>
    <w:p w14:paraId="7A55D371" w14:textId="763C7675" w:rsidR="009D7F63" w:rsidRPr="0073389C" w:rsidRDefault="00E8739A"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14:paraId="7A55D372" w14:textId="08994B83"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14:paraId="7A55D373" w14:textId="6A32E480"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14:paraId="7A55D374"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lastRenderedPageBreak/>
        <w:t>podpis osoby zodpovednej za vykonanie prieskumu trhu.</w:t>
      </w:r>
    </w:p>
    <w:p w14:paraId="7A55D375" w14:textId="3D74F3B8"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6DA756E1" w14:textId="65980F34"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r w:rsidRPr="001F7F84">
        <w:t>Ak prijímateľ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znaleckého posudku, ktorý však nenahrádza prieskum trhu, ale je iba doplňujúcim nástrojom pre účely zabezpečenia dodržania pravidiel hospodárnosti.</w:t>
      </w:r>
    </w:p>
    <w:p w14:paraId="7C990398" w14:textId="7777777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304559D4" w14:textId="77777777" w:rsidR="00914736" w:rsidRPr="001F7F84" w:rsidRDefault="00914736" w:rsidP="00914736">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 alebo písm. q) ZVO je prijímateľ povinný vykonať prieskum trhu (deklaratórny prieskum), ktorým preukáže, že zákazka, ktorá bude zadaná priamo dodávateľovi v zmysle § 1 ods. 12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14:paraId="7A1343EB" w14:textId="77777777" w:rsidR="00914736" w:rsidRDefault="00914736" w:rsidP="009D7F63">
      <w:pPr>
        <w:autoSpaceDE w:val="0"/>
        <w:autoSpaceDN w:val="0"/>
        <w:adjustRightInd w:val="0"/>
        <w:spacing w:before="120" w:after="120" w:line="288" w:lineRule="auto"/>
        <w:jc w:val="both"/>
        <w:rPr>
          <w:b/>
          <w:i/>
          <w:color w:val="FF0000"/>
        </w:rPr>
      </w:pPr>
    </w:p>
    <w:p w14:paraId="7A55D376" w14:textId="2F4A598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3F2C9E3F"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na kontrolu zákazky po vykonaní prieskumu trhu, v ktorých ponuka úspešného uchádzača je rovná alebo vyššia ako 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 </w:t>
      </w:r>
      <w:r w:rsidR="00D642ED" w:rsidRPr="00D642ED">
        <w:rPr>
          <w:b/>
        </w:rPr>
        <w:t>po podpise zmluvy</w:t>
      </w:r>
      <w:r w:rsidR="00D642ED" w:rsidRPr="00D642ED">
        <w:t xml:space="preserve"> analogicky k následnej ex-post kontrole. Ak ponuka úspešného uchádzača je nižšia ako 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lastRenderedPageBreak/>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4E25AD1F" w:rsidR="00E56F7C" w:rsidRPr="00E56F7C"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E56F7C">
        <w:rPr>
          <w:b/>
          <w:i/>
        </w:rPr>
        <w:t xml:space="preserve">Dôležité upozornenie: </w:t>
      </w:r>
      <w:r w:rsidRPr="00E56F7C">
        <w:t>V prípade uskutočnenia osobného prieskumu trhu u dodávateľa je prijímateľ povinný tento prieskum hodnoverne zdokumentov</w:t>
      </w:r>
      <w:r w:rsidRPr="00C047D6">
        <w:t xml:space="preserve">ať, napr. vyhotovením fotografií, ktoré preukážu cenu predmetu zákazky v čase uskutočňovania prieskumu, zápis z rokovania potvrdenými oboma stranami. </w:t>
      </w:r>
      <w:r>
        <w:t>Poskytovateľ</w:t>
      </w:r>
      <w:r w:rsidRPr="00E56F7C">
        <w:t xml:space="preserve">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25F3BB6B" w14:textId="77777777" w:rsidR="00D642ED" w:rsidRDefault="00D642ED" w:rsidP="009D7F63">
      <w:pPr>
        <w:autoSpaceDE w:val="0"/>
        <w:autoSpaceDN w:val="0"/>
        <w:adjustRightInd w:val="0"/>
        <w:spacing w:before="120" w:after="120" w:line="288" w:lineRule="auto"/>
        <w:jc w:val="both"/>
      </w:pPr>
      <w:r w:rsidRPr="00D642ED">
        <w:t>Pri zákazkách, v ktorých ponuka úspešného uchádzača je rovná alebo vyššia ako 5 000 EUR bez DPH, predkladá prijímateľ na druhú ex-ante kontrolu dokumentáciu, ktorá dokladuje vykonanie prieskumu trhu a ďalšiu súvisiacu dokumentáciu podľa požiadaviek poskytovateľa, ešte pred podpisom zmluvy s úspešným dodávateľom. V tomto prípade je prijímateľ povinný predložiť príslušnú dokumentáciu po podpise zmluvy poskytovateľovi na výkon následnej ex-post kontroly. Pri zákazkách, v ktorých ponuka úspešného uchádzača je nižšia ako 5 000 EUR bez DPH, predkladá prijímateľ túto dokumentáciu až po podpise zmluvy, vrátane výslednej zmluvy s dodávateľom, na štandartnú ex-post kontrolu poskytovateľovi najneskôr do 30 dní odo dňa podpisu tejto zmluvy oboma zmluvnými stranami. V prípade zmluvných vzťahov, ktoré už existovali pred momentom účinnosti zmluvy o NFP (resp. Rozhodnutia o schválení ŽoNFP), predkladá prijímateľ dokumentáciu na kontrolu VO najneskôr pred predložením prvej žiadosti o platbu obsahujúcej výdavky vychádzajúce z tejto zmluvy.</w:t>
      </w:r>
    </w:p>
    <w:p w14:paraId="7A55D385" w14:textId="3C42C83F" w:rsidR="009D7F63" w:rsidRDefault="009D7F63" w:rsidP="009D7F63">
      <w:pPr>
        <w:autoSpaceDE w:val="0"/>
        <w:autoSpaceDN w:val="0"/>
        <w:adjustRightInd w:val="0"/>
        <w:spacing w:before="120" w:after="120" w:line="288" w:lineRule="auto"/>
        <w:jc w:val="both"/>
      </w:pPr>
      <w:r w:rsidRPr="0073389C">
        <w:t xml:space="preserve">Poskytovateľ postupuje pri výkone </w:t>
      </w:r>
      <w:r w:rsidR="005F5EA3">
        <w:t xml:space="preserve">finančnej </w:t>
      </w:r>
      <w:r w:rsidRPr="0073389C">
        <w:t>kontroly analogicky vo vzťahu k druhej ex-ante kontrole a k štandardnej/následnej ex-post kontrole, v závislosti od hodnoty zákazky.</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77777777"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 xml:space="preserve">Pokiaľ verejný obstarávateľ zadá zákazku s peňažným plnením (za odplatu) právnickej osobe v súlade s § 1 ods. 8  ZVO je pre posúdenie možnosti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151D4D">
      <w:pPr>
        <w:pStyle w:val="Odsekzoznamu"/>
        <w:numPr>
          <w:ilvl w:val="0"/>
          <w:numId w:val="105"/>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lastRenderedPageBreak/>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7777777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p>
    <w:p w14:paraId="7A55D391" w14:textId="14D677F5" w:rsidR="009D7F63" w:rsidRDefault="001874BF"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46174288"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 </w:t>
      </w:r>
      <w:r w:rsidR="00367E6F" w:rsidRPr="00367E6F">
        <w:rPr>
          <w:b/>
        </w:rPr>
        <w:t>po podpise zmluvy</w:t>
      </w:r>
      <w:r w:rsidR="00367E6F" w:rsidRPr="00367E6F">
        <w:t xml:space="preserve"> analogicky k následnej ex-post kontrole. Ak ponuka úspešného uchádzača je nižšia ako 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lastRenderedPageBreak/>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1FBF478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155AB6A9"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preukázanie určenia hodnoty zákazky z pohľadu hospodárnosti v nadväznosti na povinnosť </w:t>
      </w:r>
      <w:r w:rsidR="00312317">
        <w:t xml:space="preserve">dodržať princíp </w:t>
      </w:r>
      <w:r w:rsidRPr="0073389C">
        <w:t>hospodárnosti vyplývajúcej zo zákona o finančnej kontrole a zo zákona o rozpočtových pravidlách,</w:t>
      </w:r>
    </w:p>
    <w:p w14:paraId="7A55D3A2" w14:textId="68F81C6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6E9E5F42" w:rsidR="009D7F63" w:rsidRPr="0073389C" w:rsidRDefault="00312317"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14:paraId="7A55D3B0" w14:textId="5840740A"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7A55D3B1" w14:textId="4BF96A3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V prípade, že poskytovateľ identifikuje pri kontrole takéhoto obstarávania nesplnenie podmienok uvedených v MP CKO č. 12 resp. iné porušenie právnych predpisov SR a EÚ s vplyvom na oprávnenosť výdavkov, </w:t>
      </w:r>
      <w:r w:rsidRPr="0073389C">
        <w:rPr>
          <w:color w:val="000000"/>
        </w:rPr>
        <w:lastRenderedPageBreak/>
        <w:t xml:space="preserve">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14:paraId="7A55D3B2" w14:textId="3BB08138" w:rsidR="009D7F63" w:rsidRPr="0073389C" w:rsidRDefault="009D7F63" w:rsidP="009D7F63">
      <w:pPr>
        <w:pStyle w:val="Nadpis3"/>
        <w:ind w:left="567" w:firstLine="0"/>
        <w:rPr>
          <w:lang w:val="sk-SK"/>
        </w:rPr>
      </w:pPr>
      <w:r w:rsidRPr="0073389C">
        <w:rPr>
          <w:lang w:val="sk-SK"/>
        </w:rPr>
        <w:t xml:space="preserve"> </w:t>
      </w:r>
      <w:bookmarkStart w:id="303" w:name="_Toc440372887"/>
      <w:bookmarkStart w:id="304" w:name="_Toc440636398"/>
      <w:r w:rsidRPr="0073389C">
        <w:rPr>
          <w:lang w:val="sk-SK"/>
        </w:rPr>
        <w:t>Konflikt záujmov</w:t>
      </w:r>
      <w:bookmarkEnd w:id="303"/>
      <w:bookmarkEnd w:id="304"/>
    </w:p>
    <w:p w14:paraId="1459F1AC" w14:textId="77777777"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w:t>
      </w:r>
    </w:p>
    <w:p w14:paraId="619D2644" w14:textId="59990BD4"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 .</w:t>
      </w:r>
    </w:p>
    <w:p w14:paraId="7A55D3B3" w14:textId="1E8D245C"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7A55D3B4" w14:textId="01C447FE"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(t.j. záujem odporujúci verejnému záujmu), ktorý možno vnímať ako ohrozenie nestrannosti a nezávislosti v súvislosti s daným postupom VO, sa týka v zmysle MP CKO č. 13 najmä:</w:t>
      </w:r>
    </w:p>
    <w:p w14:paraId="7A55D3B5" w14:textId="7272ACFF"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14:paraId="7A55D3B6" w14:textId="34639611"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14:paraId="7A55D3B7" w14:textId="6B80E583"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14:paraId="7A55D3B8" w14:textId="77777777"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14:paraId="7A55D3B9"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14:paraId="7A55D3BA"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14:paraId="7A55D3BB"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14:paraId="7A55D3BC" w14:textId="026DC26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14:paraId="7A55D3BD"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14:paraId="7A55D3BE"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14:paraId="7A55D3BF"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je v pracovnoprávnom vzťahu k žiadateľovi, prijímateľovi, užívateľovi, dodávateľovi alebo partnerovi alebo v inom obdobnom vzťahu k žiadateľovi, prijímateľovi, užívateľovi, dodávateľovi alebo partnerovi;</w:t>
      </w:r>
    </w:p>
    <w:p w14:paraId="7A55D3C0"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14:paraId="7A55D3C1"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14:paraId="7A55D3C3"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Upozorňujeme prijímateľa, že posudzovanie konfliktu záujmov bude v rámci kontroly VO spojené s procesom určovania finančných opráv, resp. s dôsledkom vylúčenia dotknutého VO z financovania v plnom </w:t>
      </w:r>
      <w:r w:rsidRPr="0073389C">
        <w:rPr>
          <w:color w:val="000000"/>
        </w:rPr>
        <w:lastRenderedPageBreak/>
        <w:t>rozsahu, v prípade ak predmetný identifikovaný konflikt záujmov mal, alebo mohol mať vplyv na výsledok VO.</w:t>
      </w:r>
    </w:p>
    <w:p w14:paraId="7A55D3C4" w14:textId="2897D42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V prípade zistenia konfliktu záujmu bude </w:t>
      </w:r>
      <w:r w:rsidR="00380CB2">
        <w:rPr>
          <w:color w:val="000000"/>
        </w:rPr>
        <w:t>p</w:t>
      </w:r>
      <w:r w:rsidRPr="0073389C">
        <w:rPr>
          <w:color w:val="000000"/>
        </w:rPr>
        <w:t>oskytovateľ postupovať v zmysle ods. 12) §</w:t>
      </w:r>
      <w:r w:rsidR="00CC5712">
        <w:rPr>
          <w:color w:val="000000"/>
        </w:rPr>
        <w:t xml:space="preserve"> </w:t>
      </w:r>
      <w:r w:rsidRPr="0073389C">
        <w:rPr>
          <w:color w:val="000000"/>
        </w:rPr>
        <w:t>46 Zákona o príspevku z EŠIF.</w:t>
      </w:r>
    </w:p>
    <w:p w14:paraId="7A55D3C5"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14:paraId="7A55D3C6" w14:textId="03E9B921"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7BA553DF"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Prijímateľ zabezpečí v každej etape postupu verejného obstarávania (príprava, hodnotenie a ukončenie), aby osoba zodpovedná za 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02"/>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03"/>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lastRenderedPageBreak/>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04"/>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05"/>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151D4D">
            <w:pPr>
              <w:pStyle w:val="Odsekzoznamu"/>
              <w:numPr>
                <w:ilvl w:val="0"/>
                <w:numId w:val="45"/>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56"/>
        <w:gridCol w:w="5270"/>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151D4D">
            <w:pPr>
              <w:pStyle w:val="Odsekzoznamu"/>
              <w:keepNext/>
              <w:keepLines/>
              <w:numPr>
                <w:ilvl w:val="0"/>
                <w:numId w:val="46"/>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151D4D">
            <w:pPr>
              <w:pStyle w:val="Odsekzoznamu"/>
              <w:keepNext/>
              <w:keepLines/>
              <w:numPr>
                <w:ilvl w:val="0"/>
                <w:numId w:val="46"/>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lastRenderedPageBreak/>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w:t>
            </w:r>
            <w:r w:rsidRPr="0073389C">
              <w:lastRenderedPageBreak/>
              <w:t xml:space="preserve">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lastRenderedPageBreak/>
              <w:t xml:space="preserve">indikuje možnosť, že dodávateľ odmieta zaplatiť </w:t>
            </w:r>
            <w:r w:rsidRPr="0073389C">
              <w:lastRenderedPageBreak/>
              <w:t>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lastRenderedPageBreak/>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A55D465" w14:textId="755D6C1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14:paraId="7A55D466" w14:textId="29E519DA" w:rsidR="009D7F63" w:rsidRDefault="009D7F63" w:rsidP="009D7F63">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prehlasuje, že v prípade ak podľa jeho vedomostí, resp. vedomostí </w:t>
      </w:r>
      <w:r w:rsidR="005F5EA3">
        <w:rPr>
          <w:color w:val="000000"/>
        </w:rPr>
        <w:t>P</w:t>
      </w:r>
      <w:r w:rsidRPr="0073389C">
        <w:rPr>
          <w:color w:val="000000"/>
        </w:rPr>
        <w:t xml:space="preserve">rijímateľa nastane v danom projekte konflikt záujmov, bude o uvedenej skutočnosti bezodkladne písomne informovať </w:t>
      </w:r>
      <w:r w:rsidR="005F5EA3">
        <w:rPr>
          <w:color w:val="000000"/>
        </w:rPr>
        <w:t>P</w:t>
      </w:r>
      <w:r w:rsidRPr="0073389C">
        <w:rPr>
          <w:color w:val="000000"/>
        </w:rPr>
        <w:t xml:space="preserve">oskytovateľa. </w:t>
      </w:r>
    </w:p>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6AD0A4B9" w14:textId="46BCD4C8" w:rsidR="00F457A3" w:rsidRPr="00F457A3" w:rsidRDefault="00F457A3" w:rsidP="000765C3">
      <w:pPr>
        <w:pStyle w:val="Odsekzoznamu"/>
        <w:numPr>
          <w:ilvl w:val="0"/>
          <w:numId w:val="107"/>
        </w:numPr>
        <w:spacing w:after="200" w:line="276" w:lineRule="auto"/>
        <w:jc w:val="both"/>
        <w:rPr>
          <w:color w:val="000000"/>
        </w:rPr>
      </w:pPr>
      <w:r w:rsidRPr="000765C3">
        <w:t>Ak Prijímateľ uskutočnil</w:t>
      </w:r>
      <w:r w:rsidRPr="00F457A3">
        <w:rPr>
          <w:color w:val="000000"/>
        </w:rPr>
        <w:t xml:space="preserve"> VO, na základe ktorého sa výdavky vykázali zjednodušene (ďalej ako „VO </w:t>
      </w:r>
      <w:r w:rsidR="00A2535D">
        <w:rPr>
          <w:color w:val="000000"/>
        </w:rPr>
        <w:t xml:space="preserve">v rámci </w:t>
      </w:r>
      <w:r w:rsidRPr="00F457A3">
        <w:rPr>
          <w:color w:val="000000"/>
        </w:rPr>
        <w:t xml:space="preserve"> ZVV“), postupuje podľa Príručky pre Prijímateľa, okrem nasledujúcich ustanovení:</w:t>
      </w:r>
    </w:p>
    <w:p w14:paraId="614C4D2F" w14:textId="77777777" w:rsidR="00F457A3" w:rsidRPr="00F457A3" w:rsidRDefault="00F457A3" w:rsidP="000765C3">
      <w:pPr>
        <w:pStyle w:val="Odsekzoznamu"/>
        <w:numPr>
          <w:ilvl w:val="0"/>
          <w:numId w:val="106"/>
        </w:numPr>
        <w:spacing w:after="200" w:line="276" w:lineRule="auto"/>
        <w:jc w:val="both"/>
        <w:rPr>
          <w:color w:val="000000"/>
        </w:rPr>
      </w:pPr>
      <w:r w:rsidRPr="00F457A3">
        <w:rPr>
          <w:color w:val="000000"/>
        </w:rPr>
        <w:t xml:space="preserve">kapitola 2.5.1,  </w:t>
      </w:r>
    </w:p>
    <w:p w14:paraId="13679BA5" w14:textId="3DD9D010" w:rsidR="00F457A3" w:rsidRPr="00F87338" w:rsidRDefault="00F457A3" w:rsidP="00F87338">
      <w:pPr>
        <w:pStyle w:val="Odsekzoznamu"/>
        <w:numPr>
          <w:ilvl w:val="0"/>
          <w:numId w:val="106"/>
        </w:numPr>
        <w:spacing w:after="200" w:line="276" w:lineRule="auto"/>
        <w:jc w:val="both"/>
        <w:rPr>
          <w:color w:val="000000"/>
        </w:rPr>
      </w:pPr>
      <w:r w:rsidRPr="00F87338">
        <w:rPr>
          <w:color w:val="000000"/>
        </w:rPr>
        <w:t>kapitola 2.5.6 písm. a), b)</w:t>
      </w:r>
      <w:r w:rsidR="00F87338">
        <w:rPr>
          <w:color w:val="000000"/>
        </w:rPr>
        <w:t>,</w:t>
      </w:r>
      <w:r w:rsidR="00F87338" w:rsidRPr="00F87338" w:rsidDel="00F87338">
        <w:rPr>
          <w:color w:val="000000"/>
        </w:rPr>
        <w:t xml:space="preserve"> </w:t>
      </w:r>
      <w:r w:rsidRPr="00F87338">
        <w:rPr>
          <w:color w:val="000000"/>
        </w:rPr>
        <w:t xml:space="preserve">d), e), </w:t>
      </w:r>
      <w:r w:rsidR="00D8644C" w:rsidRPr="00F87338">
        <w:rPr>
          <w:color w:val="000000"/>
        </w:rPr>
        <w:t xml:space="preserve">f), </w:t>
      </w:r>
      <w:r w:rsidRPr="00F87338">
        <w:rPr>
          <w:color w:val="000000"/>
        </w:rPr>
        <w:t>g), h), i)</w:t>
      </w:r>
      <w:r w:rsidR="00F87338">
        <w:rPr>
          <w:color w:val="000000"/>
        </w:rPr>
        <w:t xml:space="preserve"> a</w:t>
      </w:r>
      <w:r w:rsidRPr="00F87338">
        <w:rPr>
          <w:color w:val="000000"/>
        </w:rPr>
        <w:t xml:space="preserve"> j),</w:t>
      </w:r>
    </w:p>
    <w:p w14:paraId="08CAD60C" w14:textId="77777777" w:rsidR="00F457A3" w:rsidRPr="00F457A3" w:rsidRDefault="00F457A3" w:rsidP="000765C3">
      <w:pPr>
        <w:pStyle w:val="Odsekzoznamu"/>
        <w:numPr>
          <w:ilvl w:val="0"/>
          <w:numId w:val="106"/>
        </w:numPr>
        <w:spacing w:after="200" w:line="276" w:lineRule="auto"/>
        <w:jc w:val="both"/>
        <w:rPr>
          <w:color w:val="000000"/>
        </w:rPr>
      </w:pPr>
      <w:r w:rsidRPr="00F457A3">
        <w:rPr>
          <w:color w:val="000000"/>
        </w:rPr>
        <w:t>kapitola 2.5.7.</w:t>
      </w:r>
    </w:p>
    <w:p w14:paraId="68823A50" w14:textId="77777777" w:rsidR="00F457A3" w:rsidRPr="00F457A3" w:rsidRDefault="00F457A3" w:rsidP="00F457A3">
      <w:pPr>
        <w:pStyle w:val="Odsekzoznamu"/>
        <w:jc w:val="both"/>
        <w:rPr>
          <w:color w:val="000000"/>
        </w:rPr>
      </w:pPr>
    </w:p>
    <w:p w14:paraId="6703F27E" w14:textId="680FBBC2" w:rsidR="00F457A3" w:rsidRPr="00F457A3" w:rsidRDefault="00F457A3" w:rsidP="00F457A3">
      <w:pPr>
        <w:pStyle w:val="Odsekzoznamu"/>
        <w:jc w:val="both"/>
        <w:rPr>
          <w:color w:val="000000"/>
        </w:rPr>
      </w:pPr>
      <w:r w:rsidRPr="00F457A3">
        <w:rPr>
          <w:color w:val="000000"/>
        </w:rPr>
        <w:t xml:space="preserve">Ostatné ustanovenia tejto príručky, ktoré z povahy a charakteru VO </w:t>
      </w:r>
      <w:r w:rsidR="00A2535D">
        <w:rPr>
          <w:color w:val="000000"/>
        </w:rPr>
        <w:t>v rámci</w:t>
      </w:r>
      <w:r w:rsidRPr="00F457A3">
        <w:rPr>
          <w:color w:val="000000"/>
        </w:rPr>
        <w:t xml:space="preserve"> ZVV nie sú aplikovateľné, je možné považovať za bezpredmetné.  </w:t>
      </w:r>
    </w:p>
    <w:p w14:paraId="1D7AA70A" w14:textId="77777777" w:rsidR="00F457A3" w:rsidRPr="00F457A3" w:rsidRDefault="00F457A3" w:rsidP="00F457A3">
      <w:pPr>
        <w:pStyle w:val="Odsekzoznamu"/>
        <w:jc w:val="both"/>
        <w:rPr>
          <w:color w:val="000000"/>
        </w:rPr>
      </w:pPr>
    </w:p>
    <w:p w14:paraId="0566E741" w14:textId="008487F3" w:rsidR="00F457A3" w:rsidRPr="0056123B" w:rsidRDefault="00F457A3" w:rsidP="000765C3">
      <w:pPr>
        <w:pStyle w:val="Odsekzoznamu"/>
        <w:numPr>
          <w:ilvl w:val="0"/>
          <w:numId w:val="107"/>
        </w:numPr>
        <w:spacing w:after="200" w:line="276" w:lineRule="auto"/>
        <w:jc w:val="both"/>
        <w:rPr>
          <w:color w:val="000000"/>
        </w:rPr>
      </w:pPr>
      <w:r w:rsidRPr="00F457A3">
        <w:rPr>
          <w:color w:val="000000"/>
        </w:rPr>
        <w:lastRenderedPageBreak/>
        <w:t xml:space="preserve">Okamih pre zaslanie výzvy na predloženie VO </w:t>
      </w:r>
      <w:r w:rsidR="00A2535D">
        <w:rPr>
          <w:color w:val="000000"/>
        </w:rPr>
        <w:t>v rámci</w:t>
      </w:r>
      <w:r w:rsidRPr="00F457A3">
        <w:rPr>
          <w:color w:val="000000"/>
        </w:rPr>
        <w:t xml:space="preserve"> ZVV </w:t>
      </w:r>
      <w:r w:rsidR="00C903D1" w:rsidRPr="0056123B">
        <w:rPr>
          <w:color w:val="000000"/>
        </w:rPr>
        <w:t>urč</w:t>
      </w:r>
      <w:r w:rsidR="00C21732" w:rsidRPr="0056123B">
        <w:rPr>
          <w:color w:val="000000"/>
        </w:rPr>
        <w:t>í</w:t>
      </w:r>
      <w:r w:rsidR="00C903D1" w:rsidRPr="0056123B">
        <w:rPr>
          <w:color w:val="000000"/>
        </w:rPr>
        <w:t xml:space="preserve"> RO pre OP EVS </w:t>
      </w:r>
      <w:r w:rsidR="00C21732" w:rsidRPr="0056123B">
        <w:rPr>
          <w:color w:val="000000"/>
        </w:rPr>
        <w:t>obvykle na základe vyhodnotenia podnetov od orgánov</w:t>
      </w:r>
      <w:r w:rsidR="00E170BD" w:rsidRPr="0056123B">
        <w:rPr>
          <w:color w:val="000000"/>
        </w:rPr>
        <w:t xml:space="preserve"> auditu kontroly a orgánov implementácie EŠIF</w:t>
      </w:r>
      <w:r w:rsidR="00C21732" w:rsidRPr="0056123B">
        <w:rPr>
          <w:color w:val="000000"/>
        </w:rPr>
        <w:t xml:space="preserve"> mediálnych podnetov alebo vlastných kontrolných mechanizmov. </w:t>
      </w:r>
    </w:p>
    <w:p w14:paraId="57C25A11" w14:textId="77777777" w:rsidR="00F457A3" w:rsidRPr="00F457A3" w:rsidRDefault="00F457A3" w:rsidP="00F457A3">
      <w:pPr>
        <w:pStyle w:val="Odsekzoznamu"/>
        <w:jc w:val="both"/>
        <w:rPr>
          <w:color w:val="000000"/>
        </w:rPr>
      </w:pPr>
    </w:p>
    <w:p w14:paraId="56061385" w14:textId="77601AAA"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Prijímateľ sa zaväzuje na základe výzvy Poskytovateľa predložiť mu v lehote nie kratšej ako bezodkladne dokumentáciu z VO </w:t>
      </w:r>
      <w:r w:rsidR="00A2535D">
        <w:rPr>
          <w:color w:val="000000"/>
        </w:rPr>
        <w:t>v rámci</w:t>
      </w:r>
      <w:r w:rsidRPr="00F457A3">
        <w:rPr>
          <w:color w:val="000000"/>
        </w:rPr>
        <w:t xml:space="preserve"> ZVV, ktoré vykonal Prijímateľ alebo Partner a ktoré sa týka Projektu. Pri predkladaní dokumentácie Prijímateľ postupuje podľa kapitoly 2.5.5 Príručky pre Prijímateľa.</w:t>
      </w:r>
    </w:p>
    <w:p w14:paraId="4227AAE2" w14:textId="77777777" w:rsidR="00F457A3" w:rsidRPr="00F457A3" w:rsidRDefault="00F457A3" w:rsidP="00F457A3">
      <w:pPr>
        <w:pStyle w:val="Odsekzoznamu"/>
        <w:jc w:val="both"/>
        <w:rPr>
          <w:color w:val="000000"/>
        </w:rPr>
      </w:pPr>
    </w:p>
    <w:p w14:paraId="06D38A94" w14:textId="3CEBDE1A" w:rsidR="00F457A3" w:rsidRPr="00F457A3" w:rsidRDefault="00F457A3" w:rsidP="00F457A3">
      <w:pPr>
        <w:pStyle w:val="Odsekzoznamu"/>
        <w:jc w:val="both"/>
        <w:rPr>
          <w:color w:val="000000"/>
        </w:rPr>
      </w:pPr>
      <w:r w:rsidRPr="00F457A3">
        <w:rPr>
          <w:color w:val="000000"/>
        </w:rPr>
        <w:t xml:space="preserve">Dôležité upozornenie: VO </w:t>
      </w:r>
      <w:r w:rsidR="00A2535D">
        <w:rPr>
          <w:color w:val="000000"/>
        </w:rPr>
        <w:t>v rámci</w:t>
      </w:r>
      <w:r w:rsidRPr="00F457A3">
        <w:rPr>
          <w:color w:val="000000"/>
        </w:rPr>
        <w:t xml:space="preserve"> ZVV Prijímateľ predkladá Poskytovateľovi až na základe výzvy Poskytovateľa. </w:t>
      </w:r>
    </w:p>
    <w:p w14:paraId="7C780782" w14:textId="77777777" w:rsidR="00F457A3" w:rsidRPr="00F457A3" w:rsidRDefault="00F457A3" w:rsidP="00F457A3">
      <w:pPr>
        <w:pStyle w:val="Odsekzoznamu"/>
        <w:jc w:val="both"/>
        <w:rPr>
          <w:color w:val="000000"/>
        </w:rPr>
      </w:pPr>
    </w:p>
    <w:p w14:paraId="23C50BD3" w14:textId="3FB45181"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VO </w:t>
      </w:r>
      <w:r w:rsidR="00A2535D">
        <w:rPr>
          <w:color w:val="000000"/>
        </w:rPr>
        <w:t>v rámci</w:t>
      </w:r>
      <w:r w:rsidRPr="00F457A3">
        <w:rPr>
          <w:color w:val="000000"/>
        </w:rPr>
        <w:t xml:space="preserve"> ZVV bude predmetom štandardnej ex-post kontroly uskutočnenej podľa kapitoly 2.5.6 písm. c) tejto príručky.</w:t>
      </w:r>
    </w:p>
    <w:p w14:paraId="59637265" w14:textId="77777777" w:rsidR="00F457A3" w:rsidRPr="00F457A3" w:rsidRDefault="00F457A3" w:rsidP="00F457A3">
      <w:pPr>
        <w:pStyle w:val="Odsekzoznamu"/>
        <w:rPr>
          <w:color w:val="000000"/>
        </w:rPr>
      </w:pPr>
    </w:p>
    <w:p w14:paraId="5728773D" w14:textId="03A79556"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Dôležité upozornenie: Ak VO </w:t>
      </w:r>
      <w:r w:rsidR="00A2535D">
        <w:rPr>
          <w:color w:val="000000"/>
        </w:rPr>
        <w:t>v rámci</w:t>
      </w:r>
      <w:r w:rsidRPr="00F457A3">
        <w:rPr>
          <w:color w:val="000000"/>
        </w:rPr>
        <w:t xml:space="preserve"> ZVV je nadlimitnou zákazkou alebo koncesiou, financovanou čo aj z časti z prostriedkov Európskej únie, resp. z prostriedkov predmetného projektu, prijímateľ je podľa § 169 ods. 2 zákona o VO povinný pred uzavretím zmluvy, koncesnej zmluvy alebo rámcovej dohody, pred ukončením súťaže návrhov, pred zadaním zákazky na základe rámcovej dohody alebo pred ukončením postupu inovatívneho partnerstva podať ÚVO podnet na vykonanie kontroly predmetného verejného obstarávania.</w:t>
      </w:r>
    </w:p>
    <w:p w14:paraId="4673443D" w14:textId="77777777" w:rsidR="00F457A3" w:rsidRPr="00F457A3" w:rsidRDefault="00F457A3" w:rsidP="00F457A3">
      <w:pPr>
        <w:pStyle w:val="Odsekzoznamu"/>
        <w:rPr>
          <w:color w:val="000000"/>
        </w:rPr>
      </w:pPr>
    </w:p>
    <w:p w14:paraId="4F0DB346" w14:textId="4F18C50E" w:rsidR="00F457A3" w:rsidRDefault="00F457A3" w:rsidP="000765C3">
      <w:pPr>
        <w:pStyle w:val="Odsekzoznamu"/>
        <w:numPr>
          <w:ilvl w:val="0"/>
          <w:numId w:val="107"/>
        </w:numPr>
        <w:spacing w:after="200" w:line="276" w:lineRule="auto"/>
        <w:jc w:val="both"/>
        <w:rPr>
          <w:color w:val="000000"/>
        </w:rPr>
      </w:pPr>
      <w:r w:rsidRPr="00F457A3">
        <w:rPr>
          <w:color w:val="000000"/>
        </w:rPr>
        <w:t xml:space="preserve">V prípade VO </w:t>
      </w:r>
      <w:r w:rsidR="00A2535D">
        <w:rPr>
          <w:color w:val="000000"/>
        </w:rPr>
        <w:t>v rámci</w:t>
      </w:r>
      <w:r w:rsidRPr="00F457A3">
        <w:rPr>
          <w:color w:val="000000"/>
        </w:rPr>
        <w:t xml:space="preserve"> ZVV sa kapitola 2.5.7 Príručky pre Prijímateľa – Finančné opravy neuplatní.</w:t>
      </w:r>
    </w:p>
    <w:p w14:paraId="21A601C1" w14:textId="77777777" w:rsidR="00F87338" w:rsidRPr="002244BF" w:rsidRDefault="00F87338" w:rsidP="002244BF">
      <w:pPr>
        <w:pStyle w:val="Odsekzoznamu"/>
        <w:rPr>
          <w:color w:val="000000"/>
        </w:rPr>
      </w:pPr>
    </w:p>
    <w:p w14:paraId="4FB9499D" w14:textId="08E8564A" w:rsidR="00E459F5" w:rsidRPr="00F87338" w:rsidRDefault="00F457A3" w:rsidP="002244BF">
      <w:pPr>
        <w:pStyle w:val="Odsekzoznamu"/>
        <w:numPr>
          <w:ilvl w:val="0"/>
          <w:numId w:val="107"/>
        </w:numPr>
        <w:autoSpaceDE w:val="0"/>
        <w:autoSpaceDN w:val="0"/>
        <w:adjustRightInd w:val="0"/>
        <w:spacing w:before="120" w:after="120" w:line="288" w:lineRule="auto"/>
        <w:jc w:val="both"/>
        <w:rPr>
          <w:color w:val="000000"/>
        </w:rPr>
      </w:pPr>
      <w:r w:rsidRPr="00F87338">
        <w:rPr>
          <w:color w:val="000000"/>
        </w:rPr>
        <w:t>Ak na základe kontroly V</w:t>
      </w:r>
      <w:r w:rsidR="00387C2C" w:rsidRPr="00F87338">
        <w:rPr>
          <w:color w:val="000000"/>
        </w:rPr>
        <w:t>O v rámci</w:t>
      </w:r>
      <w:r w:rsidRPr="00F87338">
        <w:rPr>
          <w:color w:val="000000"/>
        </w:rPr>
        <w:t xml:space="preserve"> ZVV Poskytovateľ identifikuje porušenie pravidiel a/alebo postupov Verejného obstarávania,  Prijímateľ sa zaväzuje zaplatiť Poskytovateľovi zmluvnú pokutu vo výške a spôsobom uvedenom v</w:t>
      </w:r>
      <w:r w:rsidR="00E459F5" w:rsidRPr="00F87338">
        <w:rPr>
          <w:color w:val="000000"/>
        </w:rPr>
        <w:t> čl. 13</w:t>
      </w:r>
      <w:r w:rsidR="00E459F5" w:rsidRPr="00F87338">
        <w:rPr>
          <w:color w:val="000000"/>
        </w:rPr>
        <w:tab/>
        <w:t>ods.3 a 4 VZP zmluvy o</w:t>
      </w:r>
      <w:r w:rsidR="00C80203" w:rsidRPr="00F87338">
        <w:rPr>
          <w:color w:val="000000"/>
        </w:rPr>
        <w:t> </w:t>
      </w:r>
      <w:r w:rsidR="00E459F5" w:rsidRPr="00F87338">
        <w:rPr>
          <w:color w:val="000000"/>
        </w:rPr>
        <w:t>NFP</w:t>
      </w:r>
      <w:r w:rsidR="00C80203" w:rsidRPr="00F87338">
        <w:rPr>
          <w:color w:val="000000"/>
        </w:rPr>
        <w:t>. To znamená, že  zmluvná pokuta sa vypočíta ako percento vzťahujúce sa podľa Prílohy č. 4 Zmluvy o poskytnutí NFP na danú skutkovú podstatu porušenia pravidiel a/alebo postupov Verejného obstarávania zo základu pre paušálnu sadzbu, ktorý predstavuje vždy konkrétnu sumu</w:t>
      </w:r>
      <w:r w:rsidR="00D8644C" w:rsidRPr="00F87338">
        <w:rPr>
          <w:color w:val="000000"/>
        </w:rPr>
        <w:t xml:space="preserve"> </w:t>
      </w:r>
      <w:r w:rsidR="00C80203" w:rsidRPr="00F87338">
        <w:rPr>
          <w:color w:val="000000"/>
        </w:rPr>
        <w:t xml:space="preserve">všetkých VO určených v paušálnej sadzbe za celý projekt. </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305" w:name="_Toc410907878"/>
      <w:bookmarkStart w:id="306" w:name="_Toc440372888"/>
      <w:bookmarkStart w:id="307" w:name="_Toc440636399"/>
      <w:r w:rsidRPr="0073389C">
        <w:rPr>
          <w:lang w:val="sk-SK"/>
        </w:rPr>
        <w:t>Informačný systém (ITMS2014+)</w:t>
      </w:r>
      <w:bookmarkEnd w:id="305"/>
      <w:bookmarkEnd w:id="306"/>
      <w:bookmarkEnd w:id="307"/>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lastRenderedPageBreak/>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06"/>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308" w:name="_Toc440372889"/>
      <w:bookmarkStart w:id="309" w:name="_Toc440636400"/>
      <w:r w:rsidRPr="0073389C">
        <w:rPr>
          <w:lang w:val="sk-SK"/>
        </w:rPr>
        <w:t>Informovanie a komunikácia</w:t>
      </w:r>
      <w:bookmarkEnd w:id="308"/>
      <w:bookmarkEnd w:id="309"/>
    </w:p>
    <w:p w14:paraId="7A55D477" w14:textId="77777777"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5" w:history="1">
        <w:r w:rsidRPr="0073389C">
          <w:rPr>
            <w:rStyle w:val="Hypertextovprepojenie"/>
          </w:rPr>
          <w:t>www.opevs.eu</w:t>
        </w:r>
      </w:hyperlink>
      <w:r w:rsidRPr="0073389C">
        <w:rPr>
          <w:rStyle w:val="Hypertextovprepojenie"/>
        </w:rPr>
        <w:t>.</w:t>
      </w:r>
      <w:r w:rsidRPr="0073389C">
        <w:t xml:space="preserve"> </w:t>
      </w:r>
    </w:p>
    <w:p w14:paraId="7A55D478" w14:textId="77777777" w:rsidR="009D7F63" w:rsidRPr="0073389C" w:rsidRDefault="009D7F63" w:rsidP="009D7F63">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w:t>
      </w:r>
      <w:r w:rsidRPr="0073389C">
        <w:lastRenderedPageBreak/>
        <w:t xml:space="preserve">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310" w:name="_Toc440372890"/>
      <w:bookmarkStart w:id="311" w:name="_Toc440636401"/>
      <w:bookmarkStart w:id="312" w:name="_Toc410907880"/>
      <w:r w:rsidRPr="0073389C">
        <w:rPr>
          <w:rFonts w:ascii="Arial" w:hAnsi="Arial"/>
          <w:lang w:val="sk-SK"/>
        </w:rPr>
        <w:lastRenderedPageBreak/>
        <w:t>Kontrola a overovanie oprávnenosti výdavkov</w:t>
      </w:r>
      <w:bookmarkEnd w:id="310"/>
      <w:bookmarkEnd w:id="311"/>
      <w:r w:rsidRPr="0073389C">
        <w:rPr>
          <w:rFonts w:ascii="Arial" w:hAnsi="Arial"/>
          <w:lang w:val="sk-SK"/>
        </w:rPr>
        <w:t xml:space="preserve"> </w:t>
      </w:r>
      <w:bookmarkEnd w:id="312"/>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313" w:name="_Toc410907881"/>
      <w:bookmarkStart w:id="314" w:name="_Toc440372891"/>
      <w:bookmarkStart w:id="315" w:name="_Toc440636402"/>
      <w:r w:rsidRPr="0073389C">
        <w:rPr>
          <w:lang w:val="sk-SK"/>
        </w:rPr>
        <w:t xml:space="preserve">Administratívna </w:t>
      </w:r>
      <w:r w:rsidR="00F17DE9">
        <w:rPr>
          <w:lang w:val="sk-SK"/>
        </w:rPr>
        <w:t xml:space="preserve">finančná </w:t>
      </w:r>
      <w:r w:rsidRPr="0073389C">
        <w:rPr>
          <w:lang w:val="sk-SK"/>
        </w:rPr>
        <w:t>kontrola</w:t>
      </w:r>
      <w:bookmarkEnd w:id="313"/>
      <w:bookmarkEnd w:id="314"/>
      <w:bookmarkEnd w:id="315"/>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lastRenderedPageBreak/>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lastRenderedPageBreak/>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preukázateľnosti reálneho vyplatenia výdavku prijímateľom (napr. potvrdenie výdavkovými pokladničnými blokmi, výpismi z bankového účtu)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21AEFA6"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aplikovania výpočtu paušálnej sadzby s</w:t>
      </w:r>
      <w:r w:rsidR="00601351">
        <w:t xml:space="preserve"> </w:t>
      </w:r>
      <w:r w:rsidRPr="0073389C">
        <w:t xml:space="preserve">pravidlami výpočtu stanovenými poskytovateľom v riadiacej dokumentácii v prípade využitia zjednodušeného vykazovania výdavkov formou paušálnej sadzby, </w:t>
      </w:r>
    </w:p>
    <w:p w14:paraId="7A55D4A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nárokovanej paušálnej sumy s dosiahnutými výstupmi/výsledkami/cieľmi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merateľných ukazovateľov projektu v zmysle zmluvy o NFP (ak je relevantné), </w:t>
      </w:r>
    </w:p>
    <w:p w14:paraId="7A55D4AF"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prijímateľa v rámci aj mimo daného OP, iných OP a iných programov EÚ, iných finančných nástrojov alebo vnútroštátnych programov a v iných programových obdobiach, </w:t>
      </w:r>
    </w:p>
    <w:p w14:paraId="7A55D4B0"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prijímateľom na odstránenie nedostatkov zistených pri inej kontrole alebo audite vykonaných do času ukončenia kontroly deklarovaných výdavkov (ak je relevantné), </w:t>
      </w:r>
    </w:p>
    <w:p w14:paraId="7A55D4B1"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finančnej opravy a pod., </w:t>
      </w:r>
    </w:p>
    <w:p w14:paraId="7A55D4B2"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skutočností stanovených poskytovateľom. </w:t>
      </w:r>
    </w:p>
    <w:p w14:paraId="7A55D4B3"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prijímateľa deklarované v ŽoP musia spĺňať najmä tieto podmienky: </w:t>
      </w:r>
    </w:p>
    <w:p w14:paraId="7A55D4B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rozpočtových pravidlách, zákon o verejnom obstarávaní, zákon o štátnej pomoci, zákonník práce, zákon o slobodnom prístupe k informáciám); </w:t>
      </w:r>
    </w:p>
    <w:p w14:paraId="7A55D4B5"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neoddeliteľnú súčasť výzvy, podmienok zmluvy o NFP; </w:t>
      </w:r>
    </w:p>
    <w:p w14:paraId="7A55D4B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časovej následnosti aktivít projektu, sú plne v súlade s cieľmi projektu a prispievajú k dosiahnutiu plánovaných cieľov projektu; </w:t>
      </w:r>
    </w:p>
    <w:p w14:paraId="7A55D4B7"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čase a zodpovedá </w:t>
      </w:r>
      <w:r w:rsidRPr="0073389C">
        <w:lastRenderedPageBreak/>
        <w:t>potrebám projektu;</w:t>
      </w:r>
    </w:p>
    <w:p w14:paraId="7A55D4B8"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spĺňa podmienky hospodárnosti, efektívnosti, účelnosti a účinnosti; </w:t>
      </w:r>
      <w:r w:rsidRPr="0073389C">
        <w:rPr>
          <w:color w:val="FFFFFF"/>
        </w:rPr>
        <w:t xml:space="preserve">x. 2014 </w:t>
      </w:r>
    </w:p>
    <w:p w14:paraId="574DC727" w14:textId="78036E48"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výdavky musia byť identifikovateľné a preukázateľné a musia byť doložené účtovnými dokladmi, ktoré sú riadne evidované u prijímateľa v súlade s platnou legislatívou; výdavok je preukázaný faktúrami alebo inými účtovnými dokladmi rovnocennej preukaznej hodnoty, ktoré sú riadne evidované v účtovníctve prijímateľa v súlade s platnými všeobecne záväznými právnymi predpismi a zmluvou o NFP. Preukázanie výdavkov faktúrami alebo účtovnými dokladmi rovnocennej preukaznej hodnoty sa nevzťahuje na výdavky vykazované zjednodušeným spôsobom vykazovania</w:t>
      </w:r>
      <w:r w:rsidR="00A11D9F">
        <w:rPr>
          <w:rFonts w:ascii="Arial" w:hAnsi="Arial" w:cs="Arial"/>
          <w:sz w:val="19"/>
          <w:szCs w:val="19"/>
          <w:lang w:val="sk-SK"/>
        </w:rPr>
        <w:t>.</w:t>
      </w:r>
    </w:p>
    <w:p w14:paraId="7A55D4BA" w14:textId="281277C9"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prijímateľovi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pričom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nahradiť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316" w:name="_Toc410907882"/>
      <w:bookmarkStart w:id="317" w:name="_Toc440372892"/>
      <w:bookmarkStart w:id="318" w:name="_Toc440636403"/>
      <w:r>
        <w:rPr>
          <w:lang w:val="sk-SK"/>
        </w:rPr>
        <w:t>Finančná k</w:t>
      </w:r>
      <w:r w:rsidR="009D7F63" w:rsidRPr="0073389C">
        <w:rPr>
          <w:lang w:val="sk-SK"/>
        </w:rPr>
        <w:t>ontrola na mieste</w:t>
      </w:r>
      <w:bookmarkEnd w:id="316"/>
      <w:bookmarkEnd w:id="317"/>
      <w:bookmarkEnd w:id="318"/>
      <w:r w:rsidR="009D7F63" w:rsidRPr="0073389C">
        <w:rPr>
          <w:lang w:val="sk-SK"/>
        </w:rPr>
        <w:tab/>
      </w:r>
      <w:r w:rsidR="009D7F63" w:rsidRPr="0073389C">
        <w:rPr>
          <w:lang w:val="sk-SK"/>
        </w:rPr>
        <w:tab/>
      </w:r>
    </w:p>
    <w:p w14:paraId="7A55D4BD" w14:textId="389B064A"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 NFP (napr. účtovníctvo prijímateľa, archivácia dokumentácie</w:t>
      </w:r>
      <w:r w:rsidR="008545F0">
        <w:rPr>
          <w:rFonts w:ascii="Arial" w:hAnsi="Arial" w:cs="Arial"/>
          <w:sz w:val="19"/>
          <w:szCs w:val="19"/>
          <w:lang w:val="sk-SK"/>
        </w:rPr>
        <w:t>, publicita, súlad s HP</w:t>
      </w:r>
      <w:r w:rsidRPr="0073389C">
        <w:rPr>
          <w:rFonts w:ascii="Arial" w:hAnsi="Arial" w:cs="Arial"/>
          <w:sz w:val="19"/>
          <w:szCs w:val="19"/>
          <w:lang w:val="sk-SK"/>
        </w:rPr>
        <w:t>), v závislosti od predmetu kontroly.</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w:t>
      </w:r>
      <w:r w:rsidRPr="00624A78">
        <w:rPr>
          <w:rFonts w:eastAsia="Times" w:cs="Arial"/>
          <w:szCs w:val="19"/>
          <w:lang w:eastAsia="sk-SK"/>
        </w:rPr>
        <w:lastRenderedPageBreak/>
        <w:t>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w:t>
      </w:r>
      <w:r w:rsidR="009D7F63" w:rsidRPr="0073389C">
        <w:rPr>
          <w:rFonts w:cs="Arial"/>
          <w:szCs w:val="19"/>
          <w:lang w:val="sk-SK"/>
        </w:rPr>
        <w:lastRenderedPageBreak/>
        <w:t xml:space="preserve">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2244BF">
      <w:pPr>
        <w:pStyle w:val="Default"/>
        <w:numPr>
          <w:ilvl w:val="1"/>
          <w:numId w:val="100"/>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0E336B96"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 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ktorými sa rozumejú osoby podľa 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5F545415"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predmet </w:t>
      </w:r>
      <w:r w:rsidR="004A7CB6">
        <w:rPr>
          <w:rFonts w:ascii="Arial" w:hAnsi="Arial" w:cs="Arial"/>
          <w:sz w:val="19"/>
          <w:szCs w:val="19"/>
          <w:lang w:val="sk-SK"/>
        </w:rPr>
        <w:t>finančnej</w:t>
      </w:r>
      <w:r w:rsidR="009D7F63" w:rsidRPr="0073389C">
        <w:rPr>
          <w:rFonts w:ascii="Arial" w:hAnsi="Arial" w:cs="Arial"/>
          <w:sz w:val="19"/>
          <w:szCs w:val="19"/>
          <w:lang w:val="sk-SK"/>
        </w:rPr>
        <w:t xml:space="preserve"> kontroly na mieste, predpokladaný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predpokladanú dĺžku trvania </w:t>
      </w:r>
      <w:r w:rsidR="004A7CB6" w:rsidRPr="0073389C">
        <w:rPr>
          <w:rFonts w:ascii="Arial" w:hAnsi="Arial" w:cs="Arial"/>
          <w:sz w:val="19"/>
          <w:szCs w:val="19"/>
          <w:lang w:val="sk-SK"/>
        </w:rPr>
        <w:t>fyzick</w:t>
      </w:r>
      <w:r w:rsidR="004A7CB6">
        <w:rPr>
          <w:rFonts w:ascii="Arial" w:hAnsi="Arial" w:cs="Arial"/>
          <w:sz w:val="19"/>
          <w:szCs w:val="19"/>
          <w:lang w:val="sk-SK"/>
        </w:rPr>
        <w:t>ého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0594D3E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predmet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predpokladanú dĺžku trvania </w:t>
      </w:r>
      <w:r w:rsidR="00563241" w:rsidRPr="0073389C">
        <w:rPr>
          <w:rFonts w:ascii="Arial" w:hAnsi="Arial" w:cs="Arial"/>
          <w:sz w:val="19"/>
          <w:szCs w:val="19"/>
          <w:lang w:val="sk-SK"/>
        </w:rPr>
        <w:t>fyzick</w:t>
      </w:r>
      <w:r w:rsidR="00563241">
        <w:rPr>
          <w:rFonts w:ascii="Arial" w:hAnsi="Arial" w:cs="Arial"/>
          <w:sz w:val="19"/>
          <w:szCs w:val="19"/>
          <w:lang w:val="sk-SK"/>
        </w:rPr>
        <w:t>ého výkonu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lastRenderedPageBreak/>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77777777"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 xml:space="preserve">kontrola projektu ako celku, t.j. v prípade existencie partnerov prijímateľa je poskytovateľ povinný vykonať predmetnú kontrolu u každého z nich, </w:t>
      </w:r>
      <w:r w:rsidRPr="00771817">
        <w:rPr>
          <w:color w:val="auto"/>
          <w:lang w:val="sk-SK"/>
        </w:rPr>
        <w:t>v závislosti od cieľov a zamerania finančnej kontroly projektu na mieste.</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097DDA6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9 zákona o finančnej kontrole. </w:t>
      </w:r>
    </w:p>
    <w:p w14:paraId="7A55D4FE" w14:textId="5CD870E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lastRenderedPageBreak/>
        <w:t xml:space="preserve">V prípade, ak 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4FF" w14:textId="79FE211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na podanie námietky k</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voči zisteniam, je povinný prijať opatrenia,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2548579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poskytovateľ neakceptuje námietky podané prijímateľom alebo prijímateľ v stanovenej lehote nedoručí námietky alebo ak prijímateľ doručí oznámenie, že nemá námietky k</w:t>
      </w:r>
      <w:r w:rsidR="000D3984">
        <w:rPr>
          <w:rFonts w:ascii="Arial" w:hAnsi="Arial" w:cs="Arial"/>
          <w:sz w:val="19"/>
          <w:szCs w:val="19"/>
          <w:lang w:val="sk-SK"/>
        </w:rPr>
        <w:t> 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6354BC1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moment 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3C5775B3"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Prijímateľ je povinný prijať opatrenia  na nápravu nedostatkov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 správe/inom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319"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320" w:name="_Toc440372893"/>
      <w:bookmarkStart w:id="321" w:name="_Toc440636404"/>
      <w:r w:rsidRPr="0073389C">
        <w:rPr>
          <w:rFonts w:ascii="Arial" w:hAnsi="Arial"/>
          <w:lang w:val="sk-SK"/>
        </w:rPr>
        <w:lastRenderedPageBreak/>
        <w:t>Pr</w:t>
      </w:r>
      <w:r>
        <w:rPr>
          <w:rFonts w:ascii="Arial" w:hAnsi="Arial"/>
          <w:lang w:val="sk-SK"/>
        </w:rPr>
        <w:t>echodné a záverečné ustanovenia</w:t>
      </w:r>
      <w:bookmarkEnd w:id="320"/>
      <w:bookmarkEnd w:id="321"/>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322" w:name="_Toc440372894"/>
      <w:bookmarkStart w:id="323" w:name="_Toc440636405"/>
      <w:r w:rsidRPr="0073389C">
        <w:rPr>
          <w:rFonts w:ascii="Arial" w:hAnsi="Arial"/>
          <w:lang w:val="sk-SK"/>
        </w:rPr>
        <w:lastRenderedPageBreak/>
        <w:t>Prílohy</w:t>
      </w:r>
      <w:bookmarkEnd w:id="319"/>
      <w:bookmarkEnd w:id="322"/>
      <w:bookmarkEnd w:id="323"/>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77777777" w:rsidR="009D7F63" w:rsidRPr="002255EE" w:rsidRDefault="009D7F63" w:rsidP="002244BF">
      <w:pPr>
        <w:pStyle w:val="Default"/>
        <w:numPr>
          <w:ilvl w:val="0"/>
          <w:numId w:val="94"/>
        </w:numPr>
        <w:spacing w:before="120" w:after="120" w:line="288" w:lineRule="auto"/>
        <w:jc w:val="both"/>
        <w:rPr>
          <w:rFonts w:ascii="Arial" w:hAnsi="Arial" w:cs="Arial"/>
          <w:sz w:val="19"/>
          <w:szCs w:val="19"/>
          <w:lang w:val="sk-SK"/>
        </w:rPr>
      </w:pPr>
      <w:r w:rsidRPr="002255EE">
        <w:rPr>
          <w:rFonts w:ascii="Arial" w:hAnsi="Arial" w:cs="Arial"/>
          <w:iCs/>
          <w:sz w:val="19"/>
          <w:szCs w:val="19"/>
          <w:lang w:val="sk-SK"/>
        </w:rPr>
        <w:t xml:space="preserve">Zjednodušený pracovný výkaz </w:t>
      </w:r>
    </w:p>
    <w:p w14:paraId="7A55D511" w14:textId="1E37E866" w:rsidR="009D7F63" w:rsidRDefault="00C2412C" w:rsidP="00C2412C">
      <w:pPr>
        <w:pStyle w:val="Default"/>
        <w:spacing w:before="120" w:after="120" w:line="288" w:lineRule="auto"/>
        <w:ind w:left="360"/>
        <w:jc w:val="both"/>
        <w:rPr>
          <w:rFonts w:ascii="Arial" w:hAnsi="Arial" w:cs="Arial"/>
          <w:iCs/>
          <w:sz w:val="19"/>
          <w:szCs w:val="19"/>
          <w:lang w:val="sk-SK"/>
        </w:rPr>
      </w:pPr>
      <w:r>
        <w:rPr>
          <w:rFonts w:ascii="Arial" w:hAnsi="Arial" w:cs="Arial"/>
          <w:iCs/>
          <w:sz w:val="19"/>
          <w:szCs w:val="19"/>
          <w:lang w:val="sk-SK"/>
        </w:rPr>
        <w:t>7</w:t>
      </w:r>
      <w:r w:rsidR="004A7C03">
        <w:rPr>
          <w:rFonts w:ascii="Arial" w:hAnsi="Arial" w:cs="Arial"/>
          <w:iCs/>
          <w:sz w:val="19"/>
          <w:szCs w:val="19"/>
          <w:lang w:val="sk-SK"/>
        </w:rPr>
        <w:t>.</w:t>
      </w:r>
      <w:r>
        <w:rPr>
          <w:rFonts w:ascii="Arial" w:hAnsi="Arial" w:cs="Arial"/>
          <w:iCs/>
          <w:sz w:val="19"/>
          <w:szCs w:val="19"/>
          <w:lang w:val="sk-SK"/>
        </w:rPr>
        <w:t xml:space="preserve"> </w:t>
      </w:r>
      <w:r w:rsidR="00D9630C">
        <w:rPr>
          <w:rFonts w:ascii="Arial" w:hAnsi="Arial" w:cs="Arial"/>
          <w:iCs/>
          <w:sz w:val="19"/>
          <w:szCs w:val="19"/>
          <w:lang w:val="sk-SK"/>
        </w:rPr>
        <w:t xml:space="preserve"> </w:t>
      </w:r>
      <w:r w:rsidR="00D96259">
        <w:rPr>
          <w:rFonts w:ascii="Arial" w:hAnsi="Arial" w:cs="Arial"/>
          <w:iCs/>
          <w:sz w:val="19"/>
          <w:szCs w:val="19"/>
          <w:lang w:val="sk-SK"/>
        </w:rPr>
        <w:t xml:space="preserve">  </w:t>
      </w:r>
      <w:r w:rsidR="009D7F63" w:rsidRPr="002255EE">
        <w:rPr>
          <w:rFonts w:ascii="Arial" w:hAnsi="Arial" w:cs="Arial"/>
          <w:iCs/>
          <w:sz w:val="19"/>
          <w:szCs w:val="19"/>
          <w:lang w:val="sk-SK"/>
        </w:rPr>
        <w:t>Všeobecný pracovný výkaz</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2244BF">
      <w:pPr>
        <w:pStyle w:val="Default"/>
        <w:numPr>
          <w:ilvl w:val="0"/>
          <w:numId w:val="95"/>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p>
    <w:p w14:paraId="7A55D527" w14:textId="440C771A"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494883CD" w:rsidR="005979B7"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Rizikové indikátory – hospodárska súťaž</w:t>
      </w:r>
    </w:p>
    <w:p w14:paraId="641C590A" w14:textId="21E47BF6"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2EFC8C27" w14:textId="7C04B82E"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3EDF425B" w:rsidR="00AE2E88" w:rsidRDefault="00AE2E88"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Doplňujúce monitorovacie údaje</w:t>
      </w:r>
    </w:p>
    <w:p w14:paraId="68C4C742" w14:textId="268D41BE" w:rsidR="00200264" w:rsidRDefault="00200264" w:rsidP="002244BF">
      <w:pPr>
        <w:pStyle w:val="Textkomentra"/>
        <w:numPr>
          <w:ilvl w:val="0"/>
          <w:numId w:val="95"/>
        </w:numPr>
        <w:rPr>
          <w:lang w:val="sk-SK"/>
        </w:rPr>
      </w:pPr>
      <w:r>
        <w:rPr>
          <w:lang w:val="sk-SK"/>
        </w:rPr>
        <w:t>Prevodník obstaraných položiek k rozpočtu projektu</w:t>
      </w: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headerReference w:type="even" r:id="rId26"/>
      <w:headerReference w:type="default" r:id="rId27"/>
      <w:footerReference w:type="even" r:id="rId28"/>
      <w:footerReference w:type="default" r:id="rId29"/>
      <w:headerReference w:type="first" r:id="rId30"/>
      <w:footerReference w:type="first" r:id="rId31"/>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279EC5" w14:textId="77777777" w:rsidR="00F91965" w:rsidRDefault="00F91965">
      <w:r>
        <w:separator/>
      </w:r>
    </w:p>
    <w:p w14:paraId="0002F0DE" w14:textId="77777777" w:rsidR="00F91965" w:rsidRDefault="00F91965"/>
  </w:endnote>
  <w:endnote w:type="continuationSeparator" w:id="0">
    <w:p w14:paraId="0BE21BFE" w14:textId="77777777" w:rsidR="00F91965" w:rsidRDefault="00F91965">
      <w:r>
        <w:continuationSeparator/>
      </w:r>
    </w:p>
    <w:p w14:paraId="7C5883F5" w14:textId="77777777" w:rsidR="00F91965" w:rsidRDefault="00F91965"/>
  </w:endnote>
  <w:endnote w:type="continuationNotice" w:id="1">
    <w:p w14:paraId="136DA17C" w14:textId="77777777" w:rsidR="00F91965" w:rsidRDefault="00F919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6DC69" w14:textId="77777777" w:rsidR="009B14EA" w:rsidRDefault="009B14EA">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9B14EA" w:rsidRDefault="009B14EA">
    <w:pPr>
      <w:pStyle w:val="Pta"/>
      <w:jc w:val="right"/>
    </w:pPr>
    <w:r>
      <w:fldChar w:fldCharType="begin"/>
    </w:r>
    <w:r>
      <w:instrText xml:space="preserve"> PAGE   \* MERGEFORMAT </w:instrText>
    </w:r>
    <w:r>
      <w:fldChar w:fldCharType="separate"/>
    </w:r>
    <w:r w:rsidR="00CB6E7B">
      <w:rPr>
        <w:noProof/>
      </w:rPr>
      <w:t>26</w:t>
    </w:r>
    <w:r>
      <w:rPr>
        <w:noProof/>
      </w:rPr>
      <w:fldChar w:fldCharType="end"/>
    </w:r>
  </w:p>
  <w:p w14:paraId="5596B515" w14:textId="77777777" w:rsidR="009B14EA" w:rsidRPr="003530AF" w:rsidRDefault="009B14EA"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9B14EA" w:rsidRDefault="009B14EA">
        <w:pPr>
          <w:pStyle w:val="Pta"/>
          <w:jc w:val="right"/>
        </w:pPr>
        <w:r>
          <w:fldChar w:fldCharType="begin"/>
        </w:r>
        <w:r>
          <w:instrText>PAGE   \* MERGEFORMAT</w:instrText>
        </w:r>
        <w:r>
          <w:fldChar w:fldCharType="separate"/>
        </w:r>
        <w:r w:rsidR="00CB6E7B" w:rsidRPr="00CB6E7B">
          <w:rPr>
            <w:noProof/>
            <w:lang w:val="sk-SK"/>
          </w:rPr>
          <w:t>1</w:t>
        </w:r>
        <w:r>
          <w:fldChar w:fldCharType="end"/>
        </w:r>
      </w:p>
    </w:sdtContent>
  </w:sdt>
  <w:p w14:paraId="3B48FDCA" w14:textId="77777777" w:rsidR="009B14EA" w:rsidRDefault="009B14E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68EAD2" w14:textId="77777777" w:rsidR="00F91965" w:rsidRDefault="00F91965">
      <w:r>
        <w:separator/>
      </w:r>
    </w:p>
    <w:p w14:paraId="28055434" w14:textId="77777777" w:rsidR="00F91965" w:rsidRDefault="00F91965"/>
  </w:footnote>
  <w:footnote w:type="continuationSeparator" w:id="0">
    <w:p w14:paraId="090561AE" w14:textId="77777777" w:rsidR="00F91965" w:rsidRDefault="00F91965">
      <w:r>
        <w:continuationSeparator/>
      </w:r>
    </w:p>
    <w:p w14:paraId="2E80F899" w14:textId="77777777" w:rsidR="00F91965" w:rsidRDefault="00F91965"/>
  </w:footnote>
  <w:footnote w:type="continuationNotice" w:id="1">
    <w:p w14:paraId="08742A3F" w14:textId="77777777" w:rsidR="00F91965" w:rsidRDefault="00F91965"/>
  </w:footnote>
  <w:footnote w:id="2">
    <w:p w14:paraId="7A55D546" w14:textId="77777777" w:rsidR="009B14EA" w:rsidRPr="009D7F63" w:rsidRDefault="009B14EA"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9B14EA" w:rsidRPr="009D7F63" w:rsidRDefault="009B14EA"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9B14EA" w:rsidRPr="009D7F63" w:rsidRDefault="009B14EA"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7F6325DA" w14:textId="3D1E837E" w:rsidR="009B14EA" w:rsidRPr="00587015" w:rsidRDefault="009B14EA" w:rsidP="000B4C3F">
      <w:pPr>
        <w:pStyle w:val="Textpoznmkypodiarou"/>
        <w:jc w:val="both"/>
        <w:rPr>
          <w:lang w:val="sk-SK"/>
        </w:rPr>
      </w:pPr>
      <w:r>
        <w:rPr>
          <w:rStyle w:val="Odkaznapoznmkupodiarou"/>
        </w:rPr>
        <w:footnoteRef/>
      </w:r>
      <w:r>
        <w:t xml:space="preserve"> </w:t>
      </w:r>
      <w:r w:rsidRPr="00BF2034">
        <w:t>Deň Začatia realizácie hlavných aktivít Projektu je Prijímateľ povinný oznámiť Poskytovateľovi (elektronicky alebo iným spôsobom podľa článku 7 VP) alebo vyznačením Začatia realizácie hlavných aktivít Projektu v ITMS2014+.</w:t>
      </w:r>
    </w:p>
  </w:footnote>
  <w:footnote w:id="6">
    <w:p w14:paraId="7A55D549" w14:textId="77777777" w:rsidR="009B14EA" w:rsidRPr="009D7F63" w:rsidRDefault="009B14EA"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7">
    <w:p w14:paraId="6CC7BD3B" w14:textId="5832019B" w:rsidR="009B14EA" w:rsidRPr="00E25071" w:rsidRDefault="009B14EA" w:rsidP="00F651CD">
      <w:pPr>
        <w:pStyle w:val="Default"/>
        <w:jc w:val="both"/>
        <w:rPr>
          <w:sz w:val="16"/>
          <w:szCs w:val="16"/>
          <w:lang w:val="sk-SK"/>
        </w:rPr>
      </w:pPr>
      <w:r w:rsidRPr="0017330F">
        <w:rPr>
          <w:rStyle w:val="Odkaznapoznmkupodiarou"/>
          <w:szCs w:val="16"/>
        </w:rPr>
        <w:footnoteRef/>
      </w:r>
      <w:r w:rsidRPr="00E25071">
        <w:rPr>
          <w:sz w:val="16"/>
          <w:szCs w:val="16"/>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8">
    <w:p w14:paraId="7A55D54A" w14:textId="77777777" w:rsidR="009B14EA" w:rsidRPr="009D7F63" w:rsidRDefault="009B14EA"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9">
    <w:p w14:paraId="7A55D54B" w14:textId="77777777" w:rsidR="009B14EA" w:rsidRPr="009D7F63" w:rsidRDefault="009B14EA">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0">
    <w:p w14:paraId="356452D0" w14:textId="6C4EE198" w:rsidR="009B14EA" w:rsidRPr="007D7535" w:rsidRDefault="009B14EA"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1">
    <w:p w14:paraId="7A55D54C" w14:textId="77777777" w:rsidR="009B14EA" w:rsidRPr="009D7F63" w:rsidRDefault="009B14EA"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9B14EA" w:rsidRPr="009D7F63" w:rsidRDefault="009B14EA"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9B14EA" w:rsidRPr="009D7F63" w:rsidRDefault="009B14EA"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9B14EA" w:rsidRPr="009D7F63" w:rsidRDefault="009B14EA"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9B14EA" w:rsidRPr="009D7F63" w:rsidRDefault="009B14EA" w:rsidP="00C8683A">
      <w:pPr>
        <w:pStyle w:val="Textpoznmkypodiarou"/>
        <w:rPr>
          <w:rFonts w:cs="Arial"/>
          <w:szCs w:val="16"/>
          <w:lang w:val="sk-SK"/>
        </w:rPr>
      </w:pPr>
      <w:r w:rsidRPr="009D7F63">
        <w:rPr>
          <w:rFonts w:cs="Arial"/>
          <w:szCs w:val="16"/>
          <w:lang w:val="sk-SK" w:eastAsia="cs-CZ"/>
        </w:rPr>
        <w:t>4. pohonné hmoty.</w:t>
      </w:r>
    </w:p>
  </w:footnote>
  <w:footnote w:id="12">
    <w:p w14:paraId="0C902E3E" w14:textId="77777777" w:rsidR="009B14EA" w:rsidRPr="009D7F63" w:rsidRDefault="009B14EA"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9B14EA" w:rsidRPr="009D7F63" w:rsidRDefault="009B14EA"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9B14EA" w:rsidRPr="009D7F63" w:rsidRDefault="009B14EA"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9B14EA" w:rsidRPr="009D7F63" w:rsidRDefault="009B14EA"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9B14EA" w:rsidRPr="00041D2E" w:rsidRDefault="009B14EA" w:rsidP="00041D2E">
      <w:pPr>
        <w:pStyle w:val="Textpoznmkypodiarou"/>
        <w:rPr>
          <w:lang w:val="sk-SK"/>
        </w:rPr>
      </w:pPr>
      <w:r w:rsidRPr="009D7F63">
        <w:rPr>
          <w:rFonts w:cs="Arial"/>
          <w:szCs w:val="16"/>
          <w:lang w:val="sk-SK" w:eastAsia="cs-CZ"/>
        </w:rPr>
        <w:t>4. pohonné hmoty.</w:t>
      </w:r>
    </w:p>
  </w:footnote>
  <w:footnote w:id="13">
    <w:p w14:paraId="7A55D551" w14:textId="77777777" w:rsidR="009B14EA" w:rsidRPr="009D7F63" w:rsidRDefault="009B14EA"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4">
    <w:p w14:paraId="7A55D552" w14:textId="77777777" w:rsidR="009B14EA" w:rsidRPr="009D7F63" w:rsidRDefault="009B14EA"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5">
    <w:p w14:paraId="7A55D553" w14:textId="77777777" w:rsidR="009B14EA" w:rsidRPr="009D7F63" w:rsidRDefault="009B14EA"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6">
    <w:p w14:paraId="2415F5CC" w14:textId="68E1CA8B" w:rsidR="009B14EA" w:rsidRDefault="009B14EA"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9B14EA" w:rsidRPr="009D7F63" w:rsidRDefault="009B14EA">
      <w:pPr>
        <w:pStyle w:val="Textpoznmkypodiarou"/>
        <w:rPr>
          <w:rFonts w:cs="Arial"/>
          <w:szCs w:val="16"/>
          <w:lang w:val="sk-SK"/>
        </w:rPr>
      </w:pPr>
    </w:p>
  </w:footnote>
  <w:footnote w:id="17">
    <w:p w14:paraId="7A55D555" w14:textId="77777777" w:rsidR="009B14EA" w:rsidRPr="009D7F63" w:rsidRDefault="009B14EA"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18">
    <w:p w14:paraId="0274D41C" w14:textId="77777777" w:rsidR="009B14EA" w:rsidRPr="006E4CC8" w:rsidRDefault="009B14EA"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9B14EA" w:rsidRPr="007F7349" w:rsidRDefault="009B14EA" w:rsidP="0027405B">
      <w:pPr>
        <w:pStyle w:val="Odsekzoznamu"/>
        <w:numPr>
          <w:ilvl w:val="0"/>
          <w:numId w:val="89"/>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9B14EA" w:rsidRPr="007F7349" w:rsidRDefault="009B14EA" w:rsidP="0027405B">
      <w:pPr>
        <w:pStyle w:val="Odsekzoznamu"/>
        <w:numPr>
          <w:ilvl w:val="0"/>
          <w:numId w:val="89"/>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9B14EA" w:rsidRPr="007F7349" w:rsidRDefault="009B14EA" w:rsidP="0027405B">
      <w:pPr>
        <w:pStyle w:val="Odsekzoznamu"/>
        <w:numPr>
          <w:ilvl w:val="0"/>
          <w:numId w:val="89"/>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9B14EA" w:rsidRPr="00F41F62" w:rsidRDefault="009B14EA"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19">
    <w:p w14:paraId="7A55D556" w14:textId="77777777" w:rsidR="009B14EA" w:rsidRPr="009D7F63" w:rsidRDefault="009B14EA"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0">
    <w:p w14:paraId="7E1B0128" w14:textId="77777777" w:rsidR="009B14EA" w:rsidRDefault="009B14EA" w:rsidP="00866C54">
      <w:pPr>
        <w:pStyle w:val="Textpoznmkypodiarou"/>
        <w:rPr>
          <w:ins w:id="134" w:author="Autor"/>
        </w:rPr>
      </w:pPr>
      <w:ins w:id="135" w:author="Auto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ins>
    </w:p>
  </w:footnote>
  <w:footnote w:id="21">
    <w:p w14:paraId="6D0863AC" w14:textId="77777777" w:rsidR="009B14EA" w:rsidRDefault="009B14EA" w:rsidP="00866C54">
      <w:pPr>
        <w:pStyle w:val="Textpoznmkypodiarou"/>
        <w:rPr>
          <w:ins w:id="147" w:author="Autor"/>
        </w:rPr>
      </w:pPr>
      <w:ins w:id="148" w:author="Auto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ins>
    </w:p>
  </w:footnote>
  <w:footnote w:id="22">
    <w:p w14:paraId="4FEE481D" w14:textId="479E076B" w:rsidR="009B14EA" w:rsidRPr="004F28ED" w:rsidRDefault="009B14EA">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3">
    <w:p w14:paraId="3B927676" w14:textId="0B338479" w:rsidR="009B14EA" w:rsidRPr="00965E93" w:rsidRDefault="009B14EA"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4">
    <w:p w14:paraId="7A55D557" w14:textId="52DFEF6A" w:rsidR="009B14EA" w:rsidRPr="009D7F63" w:rsidRDefault="009B14EA"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25">
    <w:p w14:paraId="7A55D558" w14:textId="77777777" w:rsidR="009B14EA" w:rsidRPr="009D7F63" w:rsidRDefault="009B14EA"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6">
    <w:p w14:paraId="17C29017" w14:textId="77777777" w:rsidR="009B14EA" w:rsidRPr="009D7F63" w:rsidRDefault="009B14EA"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7">
    <w:p w14:paraId="7A55D559" w14:textId="77777777" w:rsidR="009B14EA" w:rsidRPr="009D7F63" w:rsidRDefault="009B14EA"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9B14EA" w:rsidRPr="009D7F63" w:rsidRDefault="009B14EA"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28">
    <w:p w14:paraId="7A55D55B" w14:textId="77777777" w:rsidR="009B14EA" w:rsidRPr="009D7F63" w:rsidRDefault="009B14EA"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9">
    <w:p w14:paraId="7A55D55C" w14:textId="77777777" w:rsidR="009B14EA" w:rsidRPr="009D7F63" w:rsidRDefault="009B14EA"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0">
    <w:p w14:paraId="7A55D55D" w14:textId="77777777" w:rsidR="009B14EA" w:rsidRPr="009D7F63" w:rsidRDefault="009B14EA"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9B14EA" w:rsidRPr="009D7F63" w:rsidRDefault="009B14EA"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1">
    <w:p w14:paraId="7A55D55F" w14:textId="333E477A" w:rsidR="009B14EA" w:rsidRPr="00062F88" w:rsidRDefault="009B14EA"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32">
    <w:p w14:paraId="02F4C726" w14:textId="77777777" w:rsidR="009B14EA" w:rsidRDefault="009B14EA" w:rsidP="009B4AEF">
      <w:pPr>
        <w:pStyle w:val="Textpoznmkypodiarou"/>
        <w:jc w:val="both"/>
      </w:pPr>
      <w:r>
        <w:rPr>
          <w:rStyle w:val="Odkaznapoznmkupodiarou"/>
        </w:rPr>
        <w:footnoteRef/>
      </w:r>
      <w:r>
        <w:t xml:space="preserve"> Priznanie odmeny príslušnému zamestnancovi musí byť náležite zdôvodnené.</w:t>
      </w:r>
    </w:p>
  </w:footnote>
  <w:footnote w:id="33">
    <w:p w14:paraId="0388B3E2" w14:textId="4D28868F" w:rsidR="009B14EA" w:rsidRDefault="009B14EA"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34">
    <w:p w14:paraId="2E6985A0" w14:textId="77777777" w:rsidR="009B14EA" w:rsidRDefault="009B14EA"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35">
    <w:p w14:paraId="7A55D560" w14:textId="5738DA04" w:rsidR="009B14EA" w:rsidRPr="00027286" w:rsidRDefault="009B14EA"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36">
    <w:p w14:paraId="15B0D0EB" w14:textId="3E15725B" w:rsidR="009B14EA" w:rsidRPr="00AF0A84" w:rsidRDefault="009B14EA">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37">
    <w:p w14:paraId="7A55D564" w14:textId="77777777" w:rsidR="009B14EA" w:rsidRPr="009D7F63" w:rsidRDefault="009B14EA"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38">
    <w:p w14:paraId="6A48E5FC" w14:textId="67F6A6F7" w:rsidR="009B14EA" w:rsidRPr="00B275B2" w:rsidRDefault="009B14EA" w:rsidP="007E7D6C">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39">
    <w:p w14:paraId="75442DCC" w14:textId="77777777" w:rsidR="009B14EA" w:rsidRPr="001277DD" w:rsidRDefault="009B14EA"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0">
    <w:p w14:paraId="539DE3AB" w14:textId="77777777" w:rsidR="009B14EA" w:rsidRPr="001277DD" w:rsidRDefault="009B14EA"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1">
    <w:p w14:paraId="6B33FB00" w14:textId="77777777" w:rsidR="009B14EA" w:rsidRPr="001277DD" w:rsidRDefault="009B14EA"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2">
    <w:p w14:paraId="44310DB6" w14:textId="77777777" w:rsidR="009B14EA" w:rsidRPr="001277DD" w:rsidRDefault="009B14EA"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3">
    <w:p w14:paraId="28E7C95F" w14:textId="0B437969" w:rsidR="009B14EA" w:rsidRPr="001277DD" w:rsidRDefault="009B14EA"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44">
    <w:p w14:paraId="250CEFBD" w14:textId="33B32087" w:rsidR="009B14EA" w:rsidRPr="00923BC1" w:rsidRDefault="009B14EA"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45">
    <w:p w14:paraId="414F1A43" w14:textId="265724BA" w:rsidR="009B14EA" w:rsidRPr="00772F95" w:rsidRDefault="009B14EA"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46">
    <w:p w14:paraId="0C4735BA" w14:textId="1928CC24" w:rsidR="009B14EA" w:rsidRPr="008A522F" w:rsidRDefault="009B14EA"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47">
    <w:p w14:paraId="038A96C2" w14:textId="13120178" w:rsidR="009B14EA" w:rsidRPr="00CE0C11" w:rsidRDefault="009B14EA"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48">
    <w:p w14:paraId="59C496F8" w14:textId="77777777" w:rsidR="009B14EA" w:rsidRPr="00621D47" w:rsidRDefault="009B14EA"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49">
    <w:p w14:paraId="70BE8EFD" w14:textId="4D3737B4" w:rsidR="009B14EA" w:rsidRPr="00391F1C" w:rsidRDefault="009B14EA"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50">
    <w:p w14:paraId="7A55D567" w14:textId="77777777" w:rsidR="009B14EA" w:rsidRPr="009D7F63" w:rsidRDefault="009B14EA"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51">
    <w:p w14:paraId="7A55D568" w14:textId="77777777" w:rsidR="009B14EA" w:rsidRPr="009D7F63" w:rsidRDefault="009B14EA"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52">
    <w:p w14:paraId="7A55D569" w14:textId="77777777" w:rsidR="009B14EA" w:rsidRPr="009D7F63" w:rsidRDefault="009B14EA"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53">
    <w:p w14:paraId="7A55D56A" w14:textId="77777777" w:rsidR="009B14EA" w:rsidRPr="009D7F63" w:rsidRDefault="009B14EA"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54">
    <w:p w14:paraId="7A55D56B" w14:textId="77777777" w:rsidR="009B14EA" w:rsidRPr="009D7F63" w:rsidRDefault="009B14EA"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55">
    <w:p w14:paraId="7A55D56E" w14:textId="416A13B1" w:rsidR="009B14EA" w:rsidRPr="009D7F63" w:rsidRDefault="009B14EA"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56">
    <w:p w14:paraId="7DAB27E8" w14:textId="77777777" w:rsidR="009B14EA" w:rsidRPr="00405EED" w:rsidRDefault="009B14EA"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57">
    <w:p w14:paraId="7A55D570" w14:textId="36F68E99" w:rsidR="009B14EA" w:rsidRPr="009D7F63" w:rsidRDefault="009B14EA"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58">
    <w:p w14:paraId="7A55D571" w14:textId="77777777" w:rsidR="009B14EA" w:rsidRPr="009D7F63" w:rsidRDefault="009B14EA"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59">
    <w:p w14:paraId="7A55D573" w14:textId="77777777" w:rsidR="009B14EA" w:rsidRPr="009D7F63" w:rsidRDefault="009B14EA"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60">
    <w:p w14:paraId="7A55D574" w14:textId="77777777" w:rsidR="009B14EA" w:rsidRPr="009D7F63" w:rsidRDefault="009B14EA"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61">
    <w:p w14:paraId="7A55D575" w14:textId="2BC95C86" w:rsidR="009B14EA" w:rsidRPr="009D7F63" w:rsidRDefault="009B14EA"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62">
    <w:p w14:paraId="7A55D578" w14:textId="77777777" w:rsidR="009B14EA" w:rsidRPr="009D7F63" w:rsidRDefault="009B14EA"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63">
    <w:p w14:paraId="4F8F3C8B" w14:textId="77777777" w:rsidR="009B14EA" w:rsidRPr="009D7F63" w:rsidRDefault="009B14EA"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64">
    <w:p w14:paraId="451277DD" w14:textId="77777777" w:rsidR="009B14EA" w:rsidRPr="009D7F63" w:rsidRDefault="009B14EA"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65">
    <w:p w14:paraId="7A55D579" w14:textId="67088258" w:rsidR="009B14EA" w:rsidRPr="009D7F63" w:rsidRDefault="009B14EA"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66">
    <w:p w14:paraId="45573155" w14:textId="14B40576" w:rsidR="009B14EA" w:rsidRPr="001A7C8D" w:rsidRDefault="009B14EA">
      <w:pPr>
        <w:pStyle w:val="Textpoznmkypodiarou"/>
        <w:rPr>
          <w:lang w:val="sk-SK"/>
        </w:rPr>
      </w:pPr>
      <w:r>
        <w:rPr>
          <w:rStyle w:val="Odkaznapoznmkupodiarou"/>
        </w:rPr>
        <w:footnoteRef/>
      </w:r>
      <w:r>
        <w:t xml:space="preserve"> V zmysle ustanovenia § 22 ods. 2 zákona o finančnej kontrole</w:t>
      </w:r>
    </w:p>
  </w:footnote>
  <w:footnote w:id="67">
    <w:p w14:paraId="7A55D57A" w14:textId="77777777" w:rsidR="009B14EA" w:rsidRPr="009D7F63" w:rsidRDefault="009B14EA"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9B14EA" w:rsidRPr="009D7F63" w:rsidRDefault="009B14EA">
      <w:pPr>
        <w:pStyle w:val="Textpoznmkypodiarou"/>
        <w:rPr>
          <w:rFonts w:cs="Arial"/>
          <w:szCs w:val="16"/>
          <w:lang w:val="sk-SK"/>
        </w:rPr>
      </w:pPr>
    </w:p>
  </w:footnote>
  <w:footnote w:id="68">
    <w:p w14:paraId="7A55D57C" w14:textId="77777777" w:rsidR="009B14EA" w:rsidRPr="009D7F63" w:rsidRDefault="009B14EA" w:rsidP="001D3A7D">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w:t>
      </w:r>
      <w:r w:rsidRPr="009D7F63">
        <w:rPr>
          <w:rFonts w:cs="Arial"/>
          <w:szCs w:val="16"/>
        </w:rPr>
        <w:t> prípade, ak prijímateľ pri realizácii projektu nedosiahne 95 % nenávratného finančného príspevku, projekt môže byť ukončený aj žiadosťou o platbu (zúčtovanie zálohovej platby – s príznakom záverečná)</w:t>
      </w:r>
    </w:p>
  </w:footnote>
  <w:footnote w:id="69">
    <w:p w14:paraId="7A55D57D" w14:textId="77777777" w:rsidR="009B14EA" w:rsidRPr="009D7F63" w:rsidRDefault="009B14EA"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70">
    <w:p w14:paraId="7A55D57E" w14:textId="77777777" w:rsidR="009B14EA" w:rsidRPr="009D7F63" w:rsidRDefault="009B14EA"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71">
    <w:p w14:paraId="7A55D57F" w14:textId="77777777" w:rsidR="009B14EA" w:rsidRPr="009D7F63" w:rsidRDefault="009B14EA"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72">
    <w:p w14:paraId="7A55D580" w14:textId="77777777" w:rsidR="009B14EA" w:rsidRPr="009D7F63" w:rsidRDefault="009B14EA"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73">
    <w:p w14:paraId="7A55D581" w14:textId="77777777" w:rsidR="009B14EA" w:rsidRPr="009D7F63" w:rsidRDefault="009B14EA"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74">
    <w:p w14:paraId="7A55D582" w14:textId="77777777" w:rsidR="009B14EA" w:rsidRPr="009D7F63" w:rsidRDefault="009B14EA"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75">
    <w:p w14:paraId="7A55D583" w14:textId="052EABFD" w:rsidR="009B14EA" w:rsidRPr="009D7F63" w:rsidRDefault="009B14EA"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77777777" w:rsidR="009B14EA" w:rsidRPr="009D7F63" w:rsidRDefault="009B14EA"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14:paraId="7A55D585" w14:textId="6B81D9DC" w:rsidR="009B14EA" w:rsidRPr="009D7F63" w:rsidRDefault="009B14EA"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9B14EA" w:rsidRPr="002D4DD9" w:rsidRDefault="009B14EA"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76">
    <w:p w14:paraId="7A55D587" w14:textId="77777777" w:rsidR="009B14EA" w:rsidRPr="002D4DD9" w:rsidRDefault="009B14EA"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77">
    <w:p w14:paraId="7A55D588" w14:textId="4EF420D0" w:rsidR="009B14EA" w:rsidRPr="00666AC8" w:rsidRDefault="009B14EA"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Zjednodušený pracovný výkaz sa predkladá v prípade zamestnanca, ktorý má pracovný pomer (resp. štátnozamestnanecký pomer), a ktorý 100 % svojich pracovných činností vykonáva iba na jednom projekte (bez ohľadu na ustanovený pracovný čas) a iba na jednej pracovnej pozícii</w:t>
      </w:r>
      <w:r>
        <w:rPr>
          <w:rFonts w:ascii="Arial" w:hAnsi="Arial"/>
          <w:sz w:val="16"/>
          <w:lang w:val="sk-SK"/>
        </w:rPr>
        <w:t xml:space="preserve"> v rámci jednej aktivity</w:t>
      </w:r>
      <w:r w:rsidRPr="002D4DD9">
        <w:rPr>
          <w:rFonts w:ascii="Arial" w:hAnsi="Arial"/>
          <w:sz w:val="16"/>
          <w:lang w:val="sk-SK"/>
        </w:rPr>
        <w:t xml:space="preserve">, t. j. </w:t>
      </w:r>
      <w:r w:rsidRPr="002D4DD9">
        <w:rPr>
          <w:rFonts w:ascii="Arial" w:hAnsi="Arial"/>
          <w:sz w:val="16"/>
          <w:u w:val="single"/>
          <w:lang w:val="sk-SK"/>
        </w:rPr>
        <w:t xml:space="preserve">nevykonáva práce na základe dohody o prácach vykonávaných mimo pracovného pomeru ani iné činnosti </w:t>
      </w:r>
      <w:r w:rsidRPr="002D4DD9">
        <w:rPr>
          <w:rFonts w:ascii="Arial" w:hAnsi="Arial"/>
          <w:sz w:val="16"/>
          <w:lang w:val="sk-SK"/>
        </w:rPr>
        <w:t xml:space="preserve">financované prostredníctvom </w:t>
      </w:r>
      <w:r w:rsidRPr="002D4DD9">
        <w:rPr>
          <w:rFonts w:ascii="Arial" w:hAnsi="Arial"/>
          <w:sz w:val="16"/>
          <w:u w:val="single"/>
          <w:lang w:val="sk-SK"/>
        </w:rPr>
        <w:t>verejných prostriedkov</w:t>
      </w:r>
      <w:r w:rsidRPr="00666AC8">
        <w:rPr>
          <w:rFonts w:ascii="Arial" w:hAnsi="Arial"/>
          <w:b/>
          <w:sz w:val="16"/>
          <w:u w:val="single"/>
          <w:lang w:val="sk-SK"/>
        </w:rPr>
        <w:t xml:space="preserve"> </w:t>
      </w:r>
      <w:r w:rsidRPr="00666AC8">
        <w:rPr>
          <w:rFonts w:ascii="Arial" w:hAnsi="Arial"/>
          <w:sz w:val="16"/>
          <w:lang w:val="sk-SK"/>
        </w:rPr>
        <w:t xml:space="preserve">u rovnakého zamestnávateľa (napr. ďalšia pracovná zmluva alebo dohoda o vykonaní práce) alebo iných zamestnávateľov, resp. pre iné právnické alebo fyzické osoby (bez ohľadu na povahu zmluvných vzťahov). Ak poskytovateľ identifikuje porušenie podmienky týkajúcej sa nevykonávania ďalšej činnosti financovanej z verejných prostriedkov (ďalší zmluvný vzťah a bez ohľadu na dodávateľské, resp. subdodávateľské kontrakty), tak v takomto prípade budú všetky výdavky týkajúce sa činností preukázaných prostredníctvom zjednodušeného pracovného výkazu posúdené ako neoprávnené od začiatku obdobia, v ktorom zamestnanec začal vykonávať ďalšiu činnosť financovanú z verejných prostriedkov (napr. v priebehu kalendárneho mesiaca marec začal zamestnanec vykonávať ďalšiu činnosť, tak výdavky na činnosti vykázané prostredníctvom zjednodušeného pracovného výkazu budú neoprávnené od začiatku kalendárneho mesiaca marec). </w:t>
      </w:r>
    </w:p>
  </w:footnote>
  <w:footnote w:id="78">
    <w:p w14:paraId="7A55D589" w14:textId="5F9FD177" w:rsidR="009B14EA" w:rsidRPr="002D4DD9" w:rsidRDefault="009B14EA"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Všeobecný p</w:t>
      </w:r>
      <w:r w:rsidRPr="009D7F63">
        <w:rPr>
          <w:rFonts w:cs="Arial"/>
          <w:szCs w:val="16"/>
        </w:rPr>
        <w:t>racovn</w:t>
      </w:r>
      <w:r>
        <w:rPr>
          <w:rFonts w:cs="Arial"/>
          <w:szCs w:val="16"/>
          <w:lang w:val="sk-SK"/>
        </w:rPr>
        <w:t>ý</w:t>
      </w:r>
      <w:r w:rsidRPr="009D7F63">
        <w:rPr>
          <w:rFonts w:cs="Arial"/>
          <w:szCs w:val="16"/>
        </w:rPr>
        <w:t xml:space="preserve"> výkaz sa predklad</w:t>
      </w:r>
      <w:r>
        <w:rPr>
          <w:rFonts w:cs="Arial"/>
          <w:szCs w:val="16"/>
          <w:lang w:val="sk-SK"/>
        </w:rPr>
        <w:t>á</w:t>
      </w:r>
      <w:r w:rsidRPr="009D7F63">
        <w:rPr>
          <w:rFonts w:cs="Arial"/>
          <w:szCs w:val="16"/>
        </w:rPr>
        <w:t xml:space="preserve"> za zamestnanca</w:t>
      </w:r>
      <w:r>
        <w:rPr>
          <w:rFonts w:cs="Arial"/>
          <w:szCs w:val="16"/>
          <w:lang w:val="sk-SK"/>
        </w:rPr>
        <w:t>, ktorý má</w:t>
      </w:r>
      <w:r w:rsidRPr="009D7F63">
        <w:rPr>
          <w:rFonts w:cs="Arial"/>
          <w:szCs w:val="16"/>
        </w:rPr>
        <w:t xml:space="preserve"> pracovný pomer (resp. štátnozamestnanecký pomer)</w:t>
      </w:r>
      <w:r>
        <w:rPr>
          <w:rFonts w:cs="Arial"/>
          <w:szCs w:val="16"/>
          <w:lang w:val="sk-SK"/>
        </w:rPr>
        <w:t xml:space="preserve"> alebo vykonáva práce na základe dohody o prácach vykonávaných mimo pracovného pomeru</w:t>
      </w:r>
      <w:r w:rsidRPr="009D7F63">
        <w:rPr>
          <w:rFonts w:cs="Arial"/>
          <w:szCs w:val="16"/>
        </w:rPr>
        <w:t>, pričom zároveň tento zamestnanec pracuje na jednom, resp. viacerých projektoch na základe dodatku k pracovnej zmluve</w:t>
      </w:r>
      <w:r w:rsidRPr="009D7F63">
        <w:rPr>
          <w:rFonts w:cs="Arial"/>
          <w:szCs w:val="16"/>
          <w:lang w:val="sk-SK"/>
        </w:rPr>
        <w:t>,</w:t>
      </w:r>
      <w:r w:rsidRPr="009D7F63">
        <w:rPr>
          <w:rFonts w:cs="Arial"/>
          <w:szCs w:val="16"/>
        </w:rPr>
        <w:t xml:space="preserve"> resp. na základe pracovnoprávneho vzťahu alebo obdobného vzťahu, pričom vykonáva aj iné činnosti financované prostredníctvom verejných prostriedkov u rovnakého zamestnávateľa (napr. ďalšia pracovná zmluva alebo dohoda o vykonaní práce) alebo iných zamestnávateľov, resp. pre iné </w:t>
      </w:r>
      <w:r w:rsidRPr="002D4DD9">
        <w:rPr>
          <w:rFonts w:cs="Arial"/>
          <w:szCs w:val="16"/>
        </w:rPr>
        <w:t xml:space="preserve">právnické alebo fyzické osoby. </w:t>
      </w:r>
      <w:r w:rsidRPr="002D4DD9">
        <w:rPr>
          <w:rFonts w:cs="Arial"/>
          <w:szCs w:val="16"/>
          <w:lang w:val="sk-SK"/>
        </w:rPr>
        <w:t xml:space="preserve"> </w:t>
      </w:r>
    </w:p>
  </w:footnote>
  <w:footnote w:id="79">
    <w:p w14:paraId="7A55D58A" w14:textId="010C8D03" w:rsidR="009B14EA" w:rsidRPr="002D4DD9" w:rsidRDefault="009B14EA"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80">
    <w:p w14:paraId="7A55D58B" w14:textId="77777777" w:rsidR="009B14EA" w:rsidRPr="002D4DD9" w:rsidRDefault="009B14EA"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81">
    <w:p w14:paraId="7A55D58D" w14:textId="03BDB2CD" w:rsidR="009B14EA" w:rsidRPr="009D7F63" w:rsidRDefault="009B14EA"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Všeobecný p</w:t>
      </w:r>
      <w:r w:rsidRPr="009D7F63">
        <w:rPr>
          <w:rFonts w:cs="Arial"/>
          <w:szCs w:val="16"/>
        </w:rPr>
        <w:t>racovn</w:t>
      </w:r>
      <w:r w:rsidRPr="009D7F63">
        <w:rPr>
          <w:rFonts w:cs="Arial"/>
          <w:szCs w:val="16"/>
          <w:lang w:val="sk-SK"/>
        </w:rPr>
        <w:t>ý</w:t>
      </w:r>
      <w:r w:rsidRPr="009D7F63">
        <w:rPr>
          <w:rFonts w:cs="Arial"/>
          <w:szCs w:val="16"/>
        </w:rPr>
        <w:t xml:space="preserve"> výkaz </w:t>
      </w:r>
      <w:r>
        <w:rPr>
          <w:rFonts w:cs="Arial"/>
          <w:szCs w:val="16"/>
          <w:lang w:val="sk-SK"/>
        </w:rPr>
        <w:t xml:space="preserve">sa </w:t>
      </w:r>
      <w:r w:rsidRPr="009D7F63">
        <w:rPr>
          <w:rFonts w:cs="Arial"/>
          <w:szCs w:val="16"/>
        </w:rPr>
        <w:t>predklad</w:t>
      </w:r>
      <w:r>
        <w:rPr>
          <w:rFonts w:cs="Arial"/>
          <w:szCs w:val="16"/>
          <w:lang w:val="sk-SK"/>
        </w:rPr>
        <w:t>á</w:t>
      </w:r>
      <w:r w:rsidRPr="009D7F63">
        <w:rPr>
          <w:rFonts w:cs="Arial"/>
          <w:szCs w:val="16"/>
        </w:rPr>
        <w:t xml:space="preserve"> </w:t>
      </w:r>
      <w:r>
        <w:rPr>
          <w:rFonts w:cs="Arial"/>
          <w:szCs w:val="16"/>
          <w:lang w:val="sk-SK"/>
        </w:rPr>
        <w:t xml:space="preserve">za </w:t>
      </w:r>
      <w:r w:rsidRPr="009D7F63">
        <w:rPr>
          <w:rFonts w:cs="Arial"/>
          <w:szCs w:val="16"/>
        </w:rPr>
        <w:t>zamestnanc</w:t>
      </w:r>
      <w:r>
        <w:rPr>
          <w:rFonts w:cs="Arial"/>
          <w:szCs w:val="16"/>
          <w:lang w:val="sk-SK"/>
        </w:rPr>
        <w:t>a,</w:t>
      </w:r>
      <w:r w:rsidRPr="00BE6E1E">
        <w:rPr>
          <w:rFonts w:cs="Arial"/>
          <w:szCs w:val="16"/>
          <w:lang w:val="sk-SK"/>
        </w:rPr>
        <w:t xml:space="preserve"> </w:t>
      </w:r>
      <w:r>
        <w:rPr>
          <w:rFonts w:cs="Arial"/>
          <w:szCs w:val="16"/>
          <w:lang w:val="sk-SK"/>
        </w:rPr>
        <w:t>ktorý pracuje na základe dohody o prácach vykonávaných mimo pracovného pomeru v zmysle Zákonníka práce</w:t>
      </w:r>
      <w:r w:rsidRPr="009D7F63">
        <w:rPr>
          <w:rFonts w:cs="Arial"/>
          <w:szCs w:val="16"/>
        </w:rPr>
        <w:t xml:space="preserve">. </w:t>
      </w:r>
    </w:p>
  </w:footnote>
  <w:footnote w:id="82">
    <w:p w14:paraId="7A55D58E" w14:textId="77777777" w:rsidR="009B14EA" w:rsidRPr="009D7F63" w:rsidRDefault="009B14EA"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3">
    <w:p w14:paraId="18F68BE6" w14:textId="77777777" w:rsidR="009B14EA" w:rsidRPr="009D7F63" w:rsidRDefault="009B14EA"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4">
    <w:p w14:paraId="245656D0" w14:textId="34CF1211" w:rsidR="009B14EA" w:rsidRPr="009D7F63" w:rsidRDefault="009B14EA"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85">
    <w:p w14:paraId="1BAE06D9" w14:textId="3DB56B7A" w:rsidR="009B14EA" w:rsidRPr="008D4874" w:rsidRDefault="009B14EA">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86">
    <w:p w14:paraId="06A0F700" w14:textId="0A8847BF" w:rsidR="009B14EA" w:rsidRPr="00A9227A" w:rsidRDefault="009B14EA"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87">
    <w:p w14:paraId="7A55D594" w14:textId="7255982C" w:rsidR="009B14EA" w:rsidRPr="009D7F63" w:rsidRDefault="009B14EA"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88">
    <w:p w14:paraId="7A55D597" w14:textId="7291098D" w:rsidR="009B14EA" w:rsidRPr="009D7F63" w:rsidRDefault="009B14EA"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89">
    <w:p w14:paraId="7A55D598" w14:textId="1F811B32" w:rsidR="009B14EA" w:rsidRPr="009D7F63" w:rsidRDefault="009B14EA"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90">
    <w:p w14:paraId="7A55D599" w14:textId="36FD13E6" w:rsidR="009B14EA" w:rsidRPr="009D7F63" w:rsidRDefault="009B14EA"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91">
    <w:p w14:paraId="155B50B0" w14:textId="6BA108FC" w:rsidR="009B14EA" w:rsidRPr="001D76D4" w:rsidRDefault="009B14EA">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92">
    <w:p w14:paraId="2376272C" w14:textId="0C61265A" w:rsidR="009B14EA" w:rsidRDefault="00F91965" w:rsidP="009D7F63">
      <w:pPr>
        <w:pStyle w:val="Textpoznmkypodiarou"/>
        <w:rPr>
          <w:rFonts w:cs="Arial"/>
          <w:szCs w:val="16"/>
          <w:lang w:val="sk-SK"/>
        </w:rPr>
      </w:pPr>
      <w:hyperlink r:id="rId3" w:history="1">
        <w:r w:rsidR="009B14EA" w:rsidRPr="00D11568">
          <w:rPr>
            <w:rStyle w:val="Hypertextovprepojenie"/>
            <w:rFonts w:cs="Arial"/>
            <w:sz w:val="16"/>
            <w:szCs w:val="16"/>
            <w:lang w:val="sk-SK"/>
          </w:rPr>
          <w:t>http://www.uvo.gov.sk/legislativametodika-dohlad/metodicke-usmernenia/vseobecne-metodicke-usmernenia-zakon-c-252006-z-z--4bc.html</w:t>
        </w:r>
      </w:hyperlink>
      <w:r w:rsidR="009B14EA" w:rsidRPr="00D11568">
        <w:rPr>
          <w:rFonts w:cs="Arial"/>
          <w:szCs w:val="16"/>
          <w:lang w:val="sk-SK"/>
        </w:rPr>
        <w:t xml:space="preserve">  a http://www.uvo.gov.sk/legislativametodika-dohlad/metodicke-usmernenia/vseobecne-metodicke-usmernenia-zakon-c-3432015-z-z--51e.html</w:t>
      </w:r>
      <w:r w:rsidR="009B14EA" w:rsidRPr="00D11568" w:rsidDel="00D11568">
        <w:rPr>
          <w:rFonts w:cs="Arial"/>
          <w:szCs w:val="16"/>
          <w:lang w:val="sk-SK"/>
        </w:rPr>
        <w:t xml:space="preserve"> </w:t>
      </w:r>
      <w:r w:rsidR="009B14EA" w:rsidRPr="00552EAD">
        <w:rPr>
          <w:rStyle w:val="Odkaznapoznmkupodiarou"/>
          <w:rFonts w:cs="Arial"/>
          <w:szCs w:val="16"/>
          <w:vertAlign w:val="baseline"/>
        </w:rPr>
        <w:t xml:space="preserve"> </w:t>
      </w:r>
      <w:r w:rsidR="009B14EA" w:rsidRPr="009D7F63">
        <w:rPr>
          <w:rStyle w:val="Odkaznapoznmkupodiarou"/>
          <w:rFonts w:cs="Arial"/>
          <w:szCs w:val="16"/>
        </w:rPr>
        <w:footnoteRef/>
      </w:r>
    </w:p>
    <w:p w14:paraId="7A55D59A" w14:textId="542F27CA" w:rsidR="009B14EA" w:rsidRPr="009D7F63" w:rsidRDefault="009B14EA" w:rsidP="009D7F63">
      <w:pPr>
        <w:pStyle w:val="Textpoznmkypodiarou"/>
        <w:rPr>
          <w:rFonts w:cs="Arial"/>
          <w:szCs w:val="16"/>
          <w:lang w:val="sk-SK"/>
        </w:rPr>
      </w:pPr>
    </w:p>
  </w:footnote>
  <w:footnote w:id="93">
    <w:p w14:paraId="7A55D59B" w14:textId="77777777" w:rsidR="009B14EA" w:rsidRPr="009D7F63" w:rsidRDefault="009B14EA"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9B14EA" w:rsidRPr="009D7F63" w:rsidRDefault="009B14EA"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9B14EA" w:rsidRPr="009D7F63" w:rsidRDefault="009B14EA" w:rsidP="009D7F63">
      <w:pPr>
        <w:pStyle w:val="Textpoznmkypodiarou"/>
        <w:rPr>
          <w:rFonts w:cs="Arial"/>
          <w:szCs w:val="16"/>
        </w:rPr>
      </w:pPr>
    </w:p>
  </w:footnote>
  <w:footnote w:id="94">
    <w:p w14:paraId="7758003D" w14:textId="22D7C67A" w:rsidR="009B14EA" w:rsidRPr="00E70656" w:rsidRDefault="009B14EA">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95">
    <w:p w14:paraId="7A55D59E" w14:textId="77777777" w:rsidR="009B14EA" w:rsidRPr="009D7F63" w:rsidRDefault="009B14EA"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96">
    <w:p w14:paraId="7A55D59F" w14:textId="77777777" w:rsidR="009B14EA" w:rsidRPr="009D7F63" w:rsidRDefault="009B14EA"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97">
    <w:p w14:paraId="7A55D5A0" w14:textId="77777777" w:rsidR="009B14EA" w:rsidRPr="009D7F63" w:rsidRDefault="009B14EA"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zmysle § 5a zákona o slobode informácií</w:t>
      </w:r>
    </w:p>
  </w:footnote>
  <w:footnote w:id="98">
    <w:p w14:paraId="6D173C29" w14:textId="17D0C2A7" w:rsidR="009B14EA" w:rsidRPr="00963E0D" w:rsidRDefault="009B14EA">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99">
    <w:p w14:paraId="17304A12" w14:textId="40A4FD60" w:rsidR="009B14EA" w:rsidRPr="00963E0D" w:rsidRDefault="009B14EA">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00">
    <w:p w14:paraId="169A4593" w14:textId="3DC46A8E" w:rsidR="009B14EA" w:rsidRPr="00963E0D" w:rsidRDefault="009B14EA">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5" w:history="1">
        <w:r w:rsidRPr="00404A2A">
          <w:rPr>
            <w:rStyle w:val="Hypertextovprepojenie"/>
            <w:sz w:val="16"/>
            <w:lang w:val="sk-SK"/>
          </w:rPr>
          <w:t>http://uvo.gov.sk/verejny-obstaravatel-obstaravatel/vseobecne-informacie/zoznam-kompletnej-dokumentacie-vo-vo-386.html</w:t>
        </w:r>
      </w:hyperlink>
    </w:p>
  </w:footnote>
  <w:footnote w:id="101">
    <w:p w14:paraId="7A55D5A1" w14:textId="77777777" w:rsidR="009B14EA" w:rsidRPr="009D7F63" w:rsidRDefault="009B14EA"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102">
    <w:p w14:paraId="2A432946" w14:textId="35C29B09" w:rsidR="009B14EA" w:rsidRPr="001325C0" w:rsidRDefault="009B14EA">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03">
    <w:p w14:paraId="19A2FB50" w14:textId="3C8C6416" w:rsidR="009B14EA" w:rsidRPr="001325C0" w:rsidRDefault="009B14EA">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04">
    <w:p w14:paraId="6CF6D88E" w14:textId="77777777" w:rsidR="009B14EA" w:rsidRPr="001325C0" w:rsidRDefault="009B14EA"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9B14EA" w:rsidRPr="001325C0" w:rsidRDefault="009B14EA">
      <w:pPr>
        <w:pStyle w:val="Textpoznmkypodiarou"/>
        <w:rPr>
          <w:lang w:val="sk-SK"/>
        </w:rPr>
      </w:pPr>
    </w:p>
  </w:footnote>
  <w:footnote w:id="105">
    <w:p w14:paraId="60152099" w14:textId="6522BB22" w:rsidR="009B14EA" w:rsidRPr="00DF0865" w:rsidRDefault="009B14EA">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06">
    <w:p w14:paraId="7A55D5A3" w14:textId="77777777" w:rsidR="009B14EA" w:rsidRPr="009D7F63" w:rsidRDefault="009B14EA"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CDB1" w14:textId="77777777" w:rsidR="009B14EA" w:rsidRDefault="009B14EA">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4D2EC" w14:textId="77777777" w:rsidR="009B14EA" w:rsidRDefault="009B14EA">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4418A" w14:textId="77777777" w:rsidR="009B14EA" w:rsidRDefault="009B14EA">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6643192"/>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0B5D12F5"/>
    <w:multiLevelType w:val="hybridMultilevel"/>
    <w:tmpl w:val="ED7AF47C"/>
    <w:lvl w:ilvl="0" w:tplc="6AA6E5F0">
      <w:numFmt w:val="bullet"/>
      <w:lvlText w:val="-"/>
      <w:lvlJc w:val="left"/>
      <w:pPr>
        <w:ind w:left="1080" w:hanging="360"/>
      </w:pPr>
      <w:rPr>
        <w:rFonts w:ascii="Arial Narrow" w:eastAsia="Times New Roman" w:hAnsi="Arial Narrow" w:cs="Mang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3">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18">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0">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26">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5">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6">
    <w:nsid w:val="24545A80"/>
    <w:multiLevelType w:val="hybridMultilevel"/>
    <w:tmpl w:val="060C6F9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1">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4">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45">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46">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1">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86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3">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6">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58">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9">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62">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3">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4">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68">
    <w:nsid w:val="51562676"/>
    <w:multiLevelType w:val="multilevel"/>
    <w:tmpl w:val="591626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9">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nsid w:val="537B6B70"/>
    <w:multiLevelType w:val="multilevel"/>
    <w:tmpl w:val="FAC61A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3">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5">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59D917E0"/>
    <w:multiLevelType w:val="hybridMultilevel"/>
    <w:tmpl w:val="1F4C18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3">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84">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nsid w:val="649854CD"/>
    <w:multiLevelType w:val="hybridMultilevel"/>
    <w:tmpl w:val="C20A6B60"/>
    <w:lvl w:ilvl="0" w:tplc="41EA08E6">
      <w:start w:val="1"/>
      <w:numFmt w:val="bullet"/>
      <w:lvlText w:val="-"/>
      <w:lvlJc w:val="left"/>
      <w:pPr>
        <w:ind w:left="1080" w:hanging="360"/>
      </w:pPr>
      <w:rPr>
        <w:rFonts w:ascii="Times New Roman" w:eastAsiaTheme="minorHAns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0">
    <w:nsid w:val="64F720CB"/>
    <w:multiLevelType w:val="multilevel"/>
    <w:tmpl w:val="63EA76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1">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5">
    <w:nsid w:val="69511974"/>
    <w:multiLevelType w:val="hybridMultilevel"/>
    <w:tmpl w:val="16FE4C94"/>
    <w:lvl w:ilvl="0" w:tplc="5820498E">
      <w:start w:val="1"/>
      <w:numFmt w:val="decimal"/>
      <w:lvlText w:val="%1."/>
      <w:lvlJc w:val="left"/>
      <w:pPr>
        <w:tabs>
          <w:tab w:val="num" w:pos="360"/>
        </w:tabs>
        <w:ind w:left="360" w:hanging="360"/>
      </w:pPr>
      <w:rPr>
        <w:color w:val="auto"/>
      </w:rPr>
    </w:lvl>
    <w:lvl w:ilvl="1" w:tplc="041B0019">
      <w:start w:val="1"/>
      <w:numFmt w:val="lowerLetter"/>
      <w:lvlText w:val="%2."/>
      <w:lvlJc w:val="left"/>
      <w:pPr>
        <w:tabs>
          <w:tab w:val="num" w:pos="1080"/>
        </w:tabs>
        <w:ind w:left="1080" w:hanging="360"/>
      </w:pPr>
    </w:lvl>
    <w:lvl w:ilvl="2" w:tplc="2C366E6E">
      <w:start w:val="1"/>
      <w:numFmt w:val="bullet"/>
      <w:lvlText w:val="-"/>
      <w:lvlJc w:val="left"/>
      <w:pPr>
        <w:tabs>
          <w:tab w:val="num" w:pos="1980"/>
        </w:tabs>
        <w:ind w:left="1980" w:hanging="360"/>
      </w:pPr>
      <w:rPr>
        <w:rFonts w:ascii="Arial" w:hAnsi="Arial" w:cs="Times New Roman" w:hint="default"/>
      </w:r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96">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8">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01">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04">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7">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1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7BBE0A9D"/>
    <w:multiLevelType w:val="hybridMultilevel"/>
    <w:tmpl w:val="8FC630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nsid w:val="7FCD2310"/>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52"/>
  </w:num>
  <w:num w:numId="2">
    <w:abstractNumId w:val="22"/>
  </w:num>
  <w:num w:numId="3">
    <w:abstractNumId w:val="86"/>
  </w:num>
  <w:num w:numId="4">
    <w:abstractNumId w:val="17"/>
  </w:num>
  <w:num w:numId="5">
    <w:abstractNumId w:val="38"/>
  </w:num>
  <w:num w:numId="6">
    <w:abstractNumId w:val="112"/>
  </w:num>
  <w:num w:numId="7">
    <w:abstractNumId w:val="111"/>
  </w:num>
  <w:num w:numId="8">
    <w:abstractNumId w:val="77"/>
  </w:num>
  <w:num w:numId="9">
    <w:abstractNumId w:val="93"/>
  </w:num>
  <w:num w:numId="10">
    <w:abstractNumId w:val="46"/>
  </w:num>
  <w:num w:numId="11">
    <w:abstractNumId w:val="74"/>
  </w:num>
  <w:num w:numId="12">
    <w:abstractNumId w:val="101"/>
  </w:num>
  <w:num w:numId="13">
    <w:abstractNumId w:val="1"/>
  </w:num>
  <w:num w:numId="14">
    <w:abstractNumId w:val="25"/>
  </w:num>
  <w:num w:numId="15">
    <w:abstractNumId w:val="55"/>
  </w:num>
  <w:num w:numId="16">
    <w:abstractNumId w:val="7"/>
  </w:num>
  <w:num w:numId="17">
    <w:abstractNumId w:val="8"/>
  </w:num>
  <w:num w:numId="18">
    <w:abstractNumId w:val="51"/>
  </w:num>
  <w:num w:numId="19">
    <w:abstractNumId w:val="78"/>
  </w:num>
  <w:num w:numId="20">
    <w:abstractNumId w:val="24"/>
  </w:num>
  <w:num w:numId="21">
    <w:abstractNumId w:val="53"/>
  </w:num>
  <w:num w:numId="22">
    <w:abstractNumId w:val="64"/>
  </w:num>
  <w:num w:numId="23">
    <w:abstractNumId w:val="87"/>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69"/>
  </w:num>
  <w:num w:numId="28">
    <w:abstractNumId w:val="67"/>
  </w:num>
  <w:num w:numId="29">
    <w:abstractNumId w:val="94"/>
  </w:num>
  <w:num w:numId="30">
    <w:abstractNumId w:val="75"/>
  </w:num>
  <w:num w:numId="31">
    <w:abstractNumId w:val="107"/>
  </w:num>
  <w:num w:numId="32">
    <w:abstractNumId w:val="91"/>
  </w:num>
  <w:num w:numId="33">
    <w:abstractNumId w:val="98"/>
  </w:num>
  <w:num w:numId="34">
    <w:abstractNumId w:val="103"/>
  </w:num>
  <w:num w:numId="35">
    <w:abstractNumId w:val="37"/>
  </w:num>
  <w:num w:numId="36">
    <w:abstractNumId w:val="45"/>
  </w:num>
  <w:num w:numId="37">
    <w:abstractNumId w:val="43"/>
  </w:num>
  <w:num w:numId="38">
    <w:abstractNumId w:val="50"/>
  </w:num>
  <w:num w:numId="39">
    <w:abstractNumId w:val="62"/>
  </w:num>
  <w:num w:numId="40">
    <w:abstractNumId w:val="106"/>
  </w:num>
  <w:num w:numId="41">
    <w:abstractNumId w:val="2"/>
  </w:num>
  <w:num w:numId="42">
    <w:abstractNumId w:val="48"/>
  </w:num>
  <w:num w:numId="43">
    <w:abstractNumId w:val="73"/>
  </w:num>
  <w:num w:numId="44">
    <w:abstractNumId w:val="5"/>
  </w:num>
  <w:num w:numId="45">
    <w:abstractNumId w:val="31"/>
  </w:num>
  <w:num w:numId="46">
    <w:abstractNumId w:val="83"/>
  </w:num>
  <w:num w:numId="47">
    <w:abstractNumId w:val="92"/>
  </w:num>
  <w:num w:numId="48">
    <w:abstractNumId w:val="47"/>
  </w:num>
  <w:num w:numId="49">
    <w:abstractNumId w:val="65"/>
  </w:num>
  <w:num w:numId="50">
    <w:abstractNumId w:val="102"/>
  </w:num>
  <w:num w:numId="51">
    <w:abstractNumId w:val="30"/>
  </w:num>
  <w:num w:numId="52">
    <w:abstractNumId w:val="18"/>
  </w:num>
  <w:num w:numId="53">
    <w:abstractNumId w:val="9"/>
  </w:num>
  <w:num w:numId="54">
    <w:abstractNumId w:val="33"/>
  </w:num>
  <w:num w:numId="55">
    <w:abstractNumId w:val="23"/>
  </w:num>
  <w:num w:numId="56">
    <w:abstractNumId w:val="34"/>
  </w:num>
  <w:num w:numId="57">
    <w:abstractNumId w:val="15"/>
  </w:num>
  <w:num w:numId="58">
    <w:abstractNumId w:val="71"/>
  </w:num>
  <w:num w:numId="59">
    <w:abstractNumId w:val="49"/>
  </w:num>
  <w:num w:numId="60">
    <w:abstractNumId w:val="39"/>
  </w:num>
  <w:num w:numId="61">
    <w:abstractNumId w:val="81"/>
  </w:num>
  <w:num w:numId="62">
    <w:abstractNumId w:val="88"/>
  </w:num>
  <w:num w:numId="63">
    <w:abstractNumId w:val="59"/>
  </w:num>
  <w:num w:numId="64">
    <w:abstractNumId w:val="6"/>
  </w:num>
  <w:num w:numId="65">
    <w:abstractNumId w:val="29"/>
  </w:num>
  <w:num w:numId="66">
    <w:abstractNumId w:val="35"/>
  </w:num>
  <w:num w:numId="67">
    <w:abstractNumId w:val="14"/>
  </w:num>
  <w:num w:numId="68">
    <w:abstractNumId w:val="70"/>
  </w:num>
  <w:num w:numId="69">
    <w:abstractNumId w:val="16"/>
  </w:num>
  <w:num w:numId="70">
    <w:abstractNumId w:val="104"/>
  </w:num>
  <w:num w:numId="71">
    <w:abstractNumId w:val="54"/>
  </w:num>
  <w:num w:numId="72">
    <w:abstractNumId w:val="27"/>
  </w:num>
  <w:num w:numId="73">
    <w:abstractNumId w:val="99"/>
  </w:num>
  <w:num w:numId="74">
    <w:abstractNumId w:val="13"/>
  </w:num>
  <w:num w:numId="75">
    <w:abstractNumId w:val="109"/>
  </w:num>
  <w:num w:numId="76">
    <w:abstractNumId w:val="19"/>
  </w:num>
  <w:num w:numId="77">
    <w:abstractNumId w:val="108"/>
  </w:num>
  <w:num w:numId="78">
    <w:abstractNumId w:val="40"/>
  </w:num>
  <w:num w:numId="79">
    <w:abstractNumId w:val="113"/>
  </w:num>
  <w:num w:numId="80">
    <w:abstractNumId w:val="41"/>
  </w:num>
  <w:num w:numId="81">
    <w:abstractNumId w:val="26"/>
  </w:num>
  <w:num w:numId="82">
    <w:abstractNumId w:val="96"/>
  </w:num>
  <w:num w:numId="83">
    <w:abstractNumId w:val="57"/>
  </w:num>
  <w:num w:numId="84">
    <w:abstractNumId w:val="10"/>
  </w:num>
  <w:num w:numId="85">
    <w:abstractNumId w:val="28"/>
  </w:num>
  <w:num w:numId="86">
    <w:abstractNumId w:val="21"/>
  </w:num>
  <w:num w:numId="87">
    <w:abstractNumId w:val="76"/>
  </w:num>
  <w:num w:numId="88">
    <w:abstractNumId w:val="56"/>
  </w:num>
  <w:num w:numId="89">
    <w:abstractNumId w:val="32"/>
  </w:num>
  <w:num w:numId="90">
    <w:abstractNumId w:val="3"/>
  </w:num>
  <w:num w:numId="91">
    <w:abstractNumId w:val="105"/>
  </w:num>
  <w:num w:numId="92">
    <w:abstractNumId w:val="12"/>
  </w:num>
  <w:num w:numId="93">
    <w:abstractNumId w:val="44"/>
  </w:num>
  <w:num w:numId="94">
    <w:abstractNumId w:val="84"/>
  </w:num>
  <w:num w:numId="95">
    <w:abstractNumId w:val="80"/>
  </w:num>
  <w:num w:numId="96">
    <w:abstractNumId w:val="42"/>
  </w:num>
  <w:num w:numId="97">
    <w:abstractNumId w:val="63"/>
  </w:num>
  <w:num w:numId="98">
    <w:abstractNumId w:val="4"/>
  </w:num>
  <w:num w:numId="99">
    <w:abstractNumId w:val="66"/>
  </w:num>
  <w:num w:numId="100">
    <w:abstractNumId w:val="97"/>
  </w:num>
  <w:num w:numId="101">
    <w:abstractNumId w:val="85"/>
  </w:num>
  <w:num w:numId="102">
    <w:abstractNumId w:val="11"/>
  </w:num>
  <w:num w:numId="103">
    <w:abstractNumId w:val="60"/>
  </w:num>
  <w:num w:numId="104">
    <w:abstractNumId w:val="110"/>
  </w:num>
  <w:num w:numId="105">
    <w:abstractNumId w:val="58"/>
  </w:num>
  <w:num w:numId="106">
    <w:abstractNumId w:val="89"/>
  </w:num>
  <w:num w:numId="107">
    <w:abstractNumId w:val="79"/>
  </w:num>
  <w:num w:numId="108">
    <w:abstractNumId w:val="90"/>
  </w:num>
  <w:num w:numId="10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2"/>
  </w:num>
  <w:num w:numId="11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68"/>
  </w:num>
  <w:num w:numId="12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14"/>
  </w:num>
  <w:num w:numId="124">
    <w:abstractNumId w:val="36"/>
  </w:num>
  <w:num w:numId="125">
    <w:abstractNumId w:val="61"/>
  </w:num>
  <w:num w:numId="126">
    <w:abstractNumId w:val="95"/>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4C7"/>
    <w:rsid w:val="000067C4"/>
    <w:rsid w:val="00006D7F"/>
    <w:rsid w:val="00006FBC"/>
    <w:rsid w:val="00007692"/>
    <w:rsid w:val="00007FF4"/>
    <w:rsid w:val="0001101D"/>
    <w:rsid w:val="0001103D"/>
    <w:rsid w:val="00011F21"/>
    <w:rsid w:val="000124A2"/>
    <w:rsid w:val="00012D16"/>
    <w:rsid w:val="000142E2"/>
    <w:rsid w:val="00014B19"/>
    <w:rsid w:val="00014E9C"/>
    <w:rsid w:val="00016775"/>
    <w:rsid w:val="000168FF"/>
    <w:rsid w:val="000176A5"/>
    <w:rsid w:val="00017B24"/>
    <w:rsid w:val="00017C8D"/>
    <w:rsid w:val="00017EC2"/>
    <w:rsid w:val="000201F9"/>
    <w:rsid w:val="00020216"/>
    <w:rsid w:val="00020290"/>
    <w:rsid w:val="00020660"/>
    <w:rsid w:val="0002069E"/>
    <w:rsid w:val="00020A5B"/>
    <w:rsid w:val="00020BC8"/>
    <w:rsid w:val="00020F84"/>
    <w:rsid w:val="00021776"/>
    <w:rsid w:val="000223B8"/>
    <w:rsid w:val="00022C78"/>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C5B"/>
    <w:rsid w:val="000310F7"/>
    <w:rsid w:val="00031457"/>
    <w:rsid w:val="000314F5"/>
    <w:rsid w:val="00032219"/>
    <w:rsid w:val="00032417"/>
    <w:rsid w:val="00032465"/>
    <w:rsid w:val="00033016"/>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4188"/>
    <w:rsid w:val="00044512"/>
    <w:rsid w:val="000451D4"/>
    <w:rsid w:val="00045270"/>
    <w:rsid w:val="0004560B"/>
    <w:rsid w:val="00045CFC"/>
    <w:rsid w:val="00046039"/>
    <w:rsid w:val="00046CD7"/>
    <w:rsid w:val="00046F0A"/>
    <w:rsid w:val="000508B0"/>
    <w:rsid w:val="00050F84"/>
    <w:rsid w:val="000512FF"/>
    <w:rsid w:val="00051598"/>
    <w:rsid w:val="00051A82"/>
    <w:rsid w:val="00052155"/>
    <w:rsid w:val="000524BE"/>
    <w:rsid w:val="00052951"/>
    <w:rsid w:val="000534D6"/>
    <w:rsid w:val="000538A0"/>
    <w:rsid w:val="00054333"/>
    <w:rsid w:val="000543D6"/>
    <w:rsid w:val="00055486"/>
    <w:rsid w:val="00055BC3"/>
    <w:rsid w:val="00056BC3"/>
    <w:rsid w:val="00056E8E"/>
    <w:rsid w:val="000573B5"/>
    <w:rsid w:val="00057969"/>
    <w:rsid w:val="0005799D"/>
    <w:rsid w:val="00057DD1"/>
    <w:rsid w:val="00060426"/>
    <w:rsid w:val="00060C6C"/>
    <w:rsid w:val="00060D25"/>
    <w:rsid w:val="000627E6"/>
    <w:rsid w:val="00062854"/>
    <w:rsid w:val="00062F88"/>
    <w:rsid w:val="00063A25"/>
    <w:rsid w:val="00063DFD"/>
    <w:rsid w:val="000643D3"/>
    <w:rsid w:val="000647EC"/>
    <w:rsid w:val="00064894"/>
    <w:rsid w:val="00064DDF"/>
    <w:rsid w:val="000653DA"/>
    <w:rsid w:val="00066651"/>
    <w:rsid w:val="00066941"/>
    <w:rsid w:val="00066CB2"/>
    <w:rsid w:val="00066E17"/>
    <w:rsid w:val="00066EF9"/>
    <w:rsid w:val="0006754E"/>
    <w:rsid w:val="000676E5"/>
    <w:rsid w:val="00067B0A"/>
    <w:rsid w:val="00067CDC"/>
    <w:rsid w:val="00067D7F"/>
    <w:rsid w:val="00067F0D"/>
    <w:rsid w:val="000705BD"/>
    <w:rsid w:val="00070FC4"/>
    <w:rsid w:val="00071987"/>
    <w:rsid w:val="0007255C"/>
    <w:rsid w:val="00072BED"/>
    <w:rsid w:val="00073209"/>
    <w:rsid w:val="00073471"/>
    <w:rsid w:val="000735FD"/>
    <w:rsid w:val="00073791"/>
    <w:rsid w:val="000743C8"/>
    <w:rsid w:val="00074543"/>
    <w:rsid w:val="0007494C"/>
    <w:rsid w:val="00074D2F"/>
    <w:rsid w:val="00074E7D"/>
    <w:rsid w:val="000751E9"/>
    <w:rsid w:val="000754B9"/>
    <w:rsid w:val="0007555C"/>
    <w:rsid w:val="00075C1E"/>
    <w:rsid w:val="000765C3"/>
    <w:rsid w:val="00076EC0"/>
    <w:rsid w:val="000777A9"/>
    <w:rsid w:val="00077FB0"/>
    <w:rsid w:val="0008051F"/>
    <w:rsid w:val="00080933"/>
    <w:rsid w:val="00080E75"/>
    <w:rsid w:val="00081220"/>
    <w:rsid w:val="000818F8"/>
    <w:rsid w:val="00081B61"/>
    <w:rsid w:val="00081D9F"/>
    <w:rsid w:val="00081FC1"/>
    <w:rsid w:val="000822CA"/>
    <w:rsid w:val="000824D7"/>
    <w:rsid w:val="00082BA9"/>
    <w:rsid w:val="00083000"/>
    <w:rsid w:val="00083192"/>
    <w:rsid w:val="000834A4"/>
    <w:rsid w:val="00083C26"/>
    <w:rsid w:val="0008428B"/>
    <w:rsid w:val="00084575"/>
    <w:rsid w:val="00084681"/>
    <w:rsid w:val="00085070"/>
    <w:rsid w:val="00085367"/>
    <w:rsid w:val="000854D0"/>
    <w:rsid w:val="00085554"/>
    <w:rsid w:val="0008794A"/>
    <w:rsid w:val="00090D59"/>
    <w:rsid w:val="00091A23"/>
    <w:rsid w:val="00091E4F"/>
    <w:rsid w:val="0009249B"/>
    <w:rsid w:val="0009277D"/>
    <w:rsid w:val="00093A3C"/>
    <w:rsid w:val="000940F9"/>
    <w:rsid w:val="0009441E"/>
    <w:rsid w:val="00094584"/>
    <w:rsid w:val="00094932"/>
    <w:rsid w:val="000949AC"/>
    <w:rsid w:val="00094FA4"/>
    <w:rsid w:val="00095577"/>
    <w:rsid w:val="00095956"/>
    <w:rsid w:val="00095FE3"/>
    <w:rsid w:val="0009675A"/>
    <w:rsid w:val="00096EC5"/>
    <w:rsid w:val="00097054"/>
    <w:rsid w:val="000970B7"/>
    <w:rsid w:val="00097124"/>
    <w:rsid w:val="00097AE7"/>
    <w:rsid w:val="000A1906"/>
    <w:rsid w:val="000A25AE"/>
    <w:rsid w:val="000A2AD4"/>
    <w:rsid w:val="000A3642"/>
    <w:rsid w:val="000A3664"/>
    <w:rsid w:val="000A3690"/>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B024D"/>
    <w:rsid w:val="000B0A1D"/>
    <w:rsid w:val="000B0BB1"/>
    <w:rsid w:val="000B1D63"/>
    <w:rsid w:val="000B1E6A"/>
    <w:rsid w:val="000B36A9"/>
    <w:rsid w:val="000B3D21"/>
    <w:rsid w:val="000B3DA3"/>
    <w:rsid w:val="000B4445"/>
    <w:rsid w:val="000B448F"/>
    <w:rsid w:val="000B47CC"/>
    <w:rsid w:val="000B4C3F"/>
    <w:rsid w:val="000B520F"/>
    <w:rsid w:val="000B5E70"/>
    <w:rsid w:val="000B61B5"/>
    <w:rsid w:val="000B669E"/>
    <w:rsid w:val="000B66A1"/>
    <w:rsid w:val="000B6D6B"/>
    <w:rsid w:val="000B701E"/>
    <w:rsid w:val="000B7161"/>
    <w:rsid w:val="000B7751"/>
    <w:rsid w:val="000B7E76"/>
    <w:rsid w:val="000C000D"/>
    <w:rsid w:val="000C0542"/>
    <w:rsid w:val="000C05C2"/>
    <w:rsid w:val="000C07D2"/>
    <w:rsid w:val="000C0A2A"/>
    <w:rsid w:val="000C0D03"/>
    <w:rsid w:val="000C1179"/>
    <w:rsid w:val="000C1453"/>
    <w:rsid w:val="000C1DCB"/>
    <w:rsid w:val="000C2317"/>
    <w:rsid w:val="000C26E9"/>
    <w:rsid w:val="000C3743"/>
    <w:rsid w:val="000C385D"/>
    <w:rsid w:val="000C3EAE"/>
    <w:rsid w:val="000C4B3E"/>
    <w:rsid w:val="000C4D3E"/>
    <w:rsid w:val="000C50D7"/>
    <w:rsid w:val="000C5177"/>
    <w:rsid w:val="000C520E"/>
    <w:rsid w:val="000C522E"/>
    <w:rsid w:val="000C5740"/>
    <w:rsid w:val="000C5D42"/>
    <w:rsid w:val="000C6018"/>
    <w:rsid w:val="000C618D"/>
    <w:rsid w:val="000C63F2"/>
    <w:rsid w:val="000C683F"/>
    <w:rsid w:val="000C6DD9"/>
    <w:rsid w:val="000C6E3D"/>
    <w:rsid w:val="000C730D"/>
    <w:rsid w:val="000C73ED"/>
    <w:rsid w:val="000C7A5D"/>
    <w:rsid w:val="000D0257"/>
    <w:rsid w:val="000D046E"/>
    <w:rsid w:val="000D0D07"/>
    <w:rsid w:val="000D0EA0"/>
    <w:rsid w:val="000D1069"/>
    <w:rsid w:val="000D12F0"/>
    <w:rsid w:val="000D1B0E"/>
    <w:rsid w:val="000D2025"/>
    <w:rsid w:val="000D22CB"/>
    <w:rsid w:val="000D2728"/>
    <w:rsid w:val="000D285C"/>
    <w:rsid w:val="000D28F2"/>
    <w:rsid w:val="000D305A"/>
    <w:rsid w:val="000D3984"/>
    <w:rsid w:val="000D3E9A"/>
    <w:rsid w:val="000D49B0"/>
    <w:rsid w:val="000D4EAA"/>
    <w:rsid w:val="000D5517"/>
    <w:rsid w:val="000D5577"/>
    <w:rsid w:val="000D64B3"/>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448"/>
    <w:rsid w:val="000E7465"/>
    <w:rsid w:val="000E7A01"/>
    <w:rsid w:val="000E7C3B"/>
    <w:rsid w:val="000F029A"/>
    <w:rsid w:val="000F0479"/>
    <w:rsid w:val="000F1488"/>
    <w:rsid w:val="000F2203"/>
    <w:rsid w:val="000F2BEF"/>
    <w:rsid w:val="000F30D8"/>
    <w:rsid w:val="000F4B74"/>
    <w:rsid w:val="000F5174"/>
    <w:rsid w:val="000F5700"/>
    <w:rsid w:val="000F5FC0"/>
    <w:rsid w:val="000F620B"/>
    <w:rsid w:val="000F684D"/>
    <w:rsid w:val="000F6D86"/>
    <w:rsid w:val="000F7236"/>
    <w:rsid w:val="000F7397"/>
    <w:rsid w:val="000F78B5"/>
    <w:rsid w:val="00100931"/>
    <w:rsid w:val="00100F1D"/>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380"/>
    <w:rsid w:val="00106510"/>
    <w:rsid w:val="001072C6"/>
    <w:rsid w:val="001072D3"/>
    <w:rsid w:val="0010743E"/>
    <w:rsid w:val="00110014"/>
    <w:rsid w:val="001107FE"/>
    <w:rsid w:val="00110B85"/>
    <w:rsid w:val="00111724"/>
    <w:rsid w:val="00112CCE"/>
    <w:rsid w:val="00112D38"/>
    <w:rsid w:val="001144FB"/>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5A01"/>
    <w:rsid w:val="00135D12"/>
    <w:rsid w:val="00137153"/>
    <w:rsid w:val="001371DA"/>
    <w:rsid w:val="00137558"/>
    <w:rsid w:val="0013764A"/>
    <w:rsid w:val="00137817"/>
    <w:rsid w:val="00137B33"/>
    <w:rsid w:val="0014042C"/>
    <w:rsid w:val="001407FE"/>
    <w:rsid w:val="00140CE3"/>
    <w:rsid w:val="00141B0E"/>
    <w:rsid w:val="001420EC"/>
    <w:rsid w:val="0014261F"/>
    <w:rsid w:val="001429B2"/>
    <w:rsid w:val="001429D0"/>
    <w:rsid w:val="001430EB"/>
    <w:rsid w:val="00143AD7"/>
    <w:rsid w:val="00144248"/>
    <w:rsid w:val="0014439F"/>
    <w:rsid w:val="00144C4E"/>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D35"/>
    <w:rsid w:val="0016704B"/>
    <w:rsid w:val="00167090"/>
    <w:rsid w:val="00167288"/>
    <w:rsid w:val="0016783A"/>
    <w:rsid w:val="0017048A"/>
    <w:rsid w:val="001704AB"/>
    <w:rsid w:val="001705F3"/>
    <w:rsid w:val="00170BDB"/>
    <w:rsid w:val="00170C82"/>
    <w:rsid w:val="00170D3E"/>
    <w:rsid w:val="00170E77"/>
    <w:rsid w:val="0017198C"/>
    <w:rsid w:val="00171B3B"/>
    <w:rsid w:val="00171BF6"/>
    <w:rsid w:val="0017266A"/>
    <w:rsid w:val="00173067"/>
    <w:rsid w:val="0017330F"/>
    <w:rsid w:val="00174118"/>
    <w:rsid w:val="00174AFE"/>
    <w:rsid w:val="00175802"/>
    <w:rsid w:val="001758AC"/>
    <w:rsid w:val="001758DF"/>
    <w:rsid w:val="001759EA"/>
    <w:rsid w:val="00175DF3"/>
    <w:rsid w:val="00176343"/>
    <w:rsid w:val="0017656A"/>
    <w:rsid w:val="00176D7E"/>
    <w:rsid w:val="0017789F"/>
    <w:rsid w:val="00177B63"/>
    <w:rsid w:val="00180AAE"/>
    <w:rsid w:val="00181671"/>
    <w:rsid w:val="001818D2"/>
    <w:rsid w:val="00182536"/>
    <w:rsid w:val="00182989"/>
    <w:rsid w:val="00182C05"/>
    <w:rsid w:val="00182CBF"/>
    <w:rsid w:val="0018303A"/>
    <w:rsid w:val="001837F9"/>
    <w:rsid w:val="00184031"/>
    <w:rsid w:val="00184791"/>
    <w:rsid w:val="0018559D"/>
    <w:rsid w:val="001855FA"/>
    <w:rsid w:val="00185BD2"/>
    <w:rsid w:val="00185EA4"/>
    <w:rsid w:val="00186CD8"/>
    <w:rsid w:val="001874BF"/>
    <w:rsid w:val="001874C5"/>
    <w:rsid w:val="00187D4D"/>
    <w:rsid w:val="00187DE6"/>
    <w:rsid w:val="00187E2D"/>
    <w:rsid w:val="00190006"/>
    <w:rsid w:val="00190B4D"/>
    <w:rsid w:val="00191392"/>
    <w:rsid w:val="001917F5"/>
    <w:rsid w:val="00193CB6"/>
    <w:rsid w:val="0019433E"/>
    <w:rsid w:val="00194ACF"/>
    <w:rsid w:val="00195603"/>
    <w:rsid w:val="00196D66"/>
    <w:rsid w:val="00197D86"/>
    <w:rsid w:val="00197E35"/>
    <w:rsid w:val="001A0863"/>
    <w:rsid w:val="001A0E58"/>
    <w:rsid w:val="001A1872"/>
    <w:rsid w:val="001A19F7"/>
    <w:rsid w:val="001A22E8"/>
    <w:rsid w:val="001A3026"/>
    <w:rsid w:val="001A33B4"/>
    <w:rsid w:val="001A3801"/>
    <w:rsid w:val="001A3939"/>
    <w:rsid w:val="001A397C"/>
    <w:rsid w:val="001A3AD2"/>
    <w:rsid w:val="001A411A"/>
    <w:rsid w:val="001A429C"/>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D6D"/>
    <w:rsid w:val="001B3120"/>
    <w:rsid w:val="001B3386"/>
    <w:rsid w:val="001B42EC"/>
    <w:rsid w:val="001B46EA"/>
    <w:rsid w:val="001B4C46"/>
    <w:rsid w:val="001B5626"/>
    <w:rsid w:val="001B56EE"/>
    <w:rsid w:val="001B57D6"/>
    <w:rsid w:val="001B6925"/>
    <w:rsid w:val="001B6E17"/>
    <w:rsid w:val="001B717B"/>
    <w:rsid w:val="001B74CF"/>
    <w:rsid w:val="001C08A1"/>
    <w:rsid w:val="001C0D3F"/>
    <w:rsid w:val="001C1B30"/>
    <w:rsid w:val="001C1F0B"/>
    <w:rsid w:val="001C21D3"/>
    <w:rsid w:val="001C28BD"/>
    <w:rsid w:val="001C2EF4"/>
    <w:rsid w:val="001C3332"/>
    <w:rsid w:val="001C3382"/>
    <w:rsid w:val="001C3BB0"/>
    <w:rsid w:val="001C3C2F"/>
    <w:rsid w:val="001C44CA"/>
    <w:rsid w:val="001C46CF"/>
    <w:rsid w:val="001C578C"/>
    <w:rsid w:val="001C5F00"/>
    <w:rsid w:val="001C68A3"/>
    <w:rsid w:val="001C6962"/>
    <w:rsid w:val="001C6D1C"/>
    <w:rsid w:val="001C782A"/>
    <w:rsid w:val="001C7C81"/>
    <w:rsid w:val="001D08FF"/>
    <w:rsid w:val="001D0B65"/>
    <w:rsid w:val="001D0BA9"/>
    <w:rsid w:val="001D0CE5"/>
    <w:rsid w:val="001D22A8"/>
    <w:rsid w:val="001D27DC"/>
    <w:rsid w:val="001D3A7D"/>
    <w:rsid w:val="001D3CAE"/>
    <w:rsid w:val="001D431B"/>
    <w:rsid w:val="001D4D5C"/>
    <w:rsid w:val="001D519D"/>
    <w:rsid w:val="001D5650"/>
    <w:rsid w:val="001D62DB"/>
    <w:rsid w:val="001D6639"/>
    <w:rsid w:val="001D6817"/>
    <w:rsid w:val="001D6C8C"/>
    <w:rsid w:val="001D70A3"/>
    <w:rsid w:val="001D76D4"/>
    <w:rsid w:val="001D7FBA"/>
    <w:rsid w:val="001E0502"/>
    <w:rsid w:val="001E05E2"/>
    <w:rsid w:val="001E0F6D"/>
    <w:rsid w:val="001E143A"/>
    <w:rsid w:val="001E1E0A"/>
    <w:rsid w:val="001E30B3"/>
    <w:rsid w:val="001E3710"/>
    <w:rsid w:val="001E3C46"/>
    <w:rsid w:val="001E43BE"/>
    <w:rsid w:val="001E445D"/>
    <w:rsid w:val="001E473C"/>
    <w:rsid w:val="001E4B56"/>
    <w:rsid w:val="001E6748"/>
    <w:rsid w:val="001E6863"/>
    <w:rsid w:val="001E69FC"/>
    <w:rsid w:val="001E799E"/>
    <w:rsid w:val="001F0C13"/>
    <w:rsid w:val="001F240A"/>
    <w:rsid w:val="001F2A24"/>
    <w:rsid w:val="001F303B"/>
    <w:rsid w:val="001F364C"/>
    <w:rsid w:val="001F3C6B"/>
    <w:rsid w:val="001F3CA3"/>
    <w:rsid w:val="001F3DF5"/>
    <w:rsid w:val="001F4430"/>
    <w:rsid w:val="001F5146"/>
    <w:rsid w:val="001F60D9"/>
    <w:rsid w:val="001F6709"/>
    <w:rsid w:val="001F6828"/>
    <w:rsid w:val="001F6E20"/>
    <w:rsid w:val="001F6FFC"/>
    <w:rsid w:val="001F73A1"/>
    <w:rsid w:val="001F7AAE"/>
    <w:rsid w:val="001F7B91"/>
    <w:rsid w:val="001F7F84"/>
    <w:rsid w:val="00200264"/>
    <w:rsid w:val="00200780"/>
    <w:rsid w:val="00200C61"/>
    <w:rsid w:val="002016D2"/>
    <w:rsid w:val="0020194A"/>
    <w:rsid w:val="00201F84"/>
    <w:rsid w:val="002025F9"/>
    <w:rsid w:val="00202AA7"/>
    <w:rsid w:val="00204650"/>
    <w:rsid w:val="00204DF2"/>
    <w:rsid w:val="00204FD4"/>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5466"/>
    <w:rsid w:val="00215D0B"/>
    <w:rsid w:val="00216302"/>
    <w:rsid w:val="002164B9"/>
    <w:rsid w:val="00216A51"/>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4BF"/>
    <w:rsid w:val="002245BB"/>
    <w:rsid w:val="00224796"/>
    <w:rsid w:val="00224AEA"/>
    <w:rsid w:val="00224D4D"/>
    <w:rsid w:val="00224E8A"/>
    <w:rsid w:val="002255A5"/>
    <w:rsid w:val="002255EE"/>
    <w:rsid w:val="00226396"/>
    <w:rsid w:val="002265D1"/>
    <w:rsid w:val="00227757"/>
    <w:rsid w:val="00227E16"/>
    <w:rsid w:val="00227EDD"/>
    <w:rsid w:val="002300CB"/>
    <w:rsid w:val="002304E6"/>
    <w:rsid w:val="002317C7"/>
    <w:rsid w:val="0023193D"/>
    <w:rsid w:val="00231C06"/>
    <w:rsid w:val="00232B3A"/>
    <w:rsid w:val="00232BCC"/>
    <w:rsid w:val="00232E50"/>
    <w:rsid w:val="00232F37"/>
    <w:rsid w:val="00233419"/>
    <w:rsid w:val="002335F1"/>
    <w:rsid w:val="002336A1"/>
    <w:rsid w:val="00233889"/>
    <w:rsid w:val="00234125"/>
    <w:rsid w:val="002344C5"/>
    <w:rsid w:val="00234C70"/>
    <w:rsid w:val="00235D74"/>
    <w:rsid w:val="0023611D"/>
    <w:rsid w:val="00236144"/>
    <w:rsid w:val="00236A86"/>
    <w:rsid w:val="002373FB"/>
    <w:rsid w:val="00237752"/>
    <w:rsid w:val="00237DEE"/>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7155"/>
    <w:rsid w:val="00247852"/>
    <w:rsid w:val="00247F9D"/>
    <w:rsid w:val="00250DB3"/>
    <w:rsid w:val="002510F3"/>
    <w:rsid w:val="0025131A"/>
    <w:rsid w:val="0025146A"/>
    <w:rsid w:val="00251889"/>
    <w:rsid w:val="002526AA"/>
    <w:rsid w:val="00252BE0"/>
    <w:rsid w:val="00252D59"/>
    <w:rsid w:val="002531E0"/>
    <w:rsid w:val="00253675"/>
    <w:rsid w:val="00253BF6"/>
    <w:rsid w:val="00253DEB"/>
    <w:rsid w:val="002548F4"/>
    <w:rsid w:val="0025493F"/>
    <w:rsid w:val="00254B54"/>
    <w:rsid w:val="002550C1"/>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FE0"/>
    <w:rsid w:val="00266507"/>
    <w:rsid w:val="00266E0A"/>
    <w:rsid w:val="00266E1F"/>
    <w:rsid w:val="00267484"/>
    <w:rsid w:val="00267952"/>
    <w:rsid w:val="00267EF8"/>
    <w:rsid w:val="002703A8"/>
    <w:rsid w:val="002706D6"/>
    <w:rsid w:val="00270992"/>
    <w:rsid w:val="002709D2"/>
    <w:rsid w:val="00270C89"/>
    <w:rsid w:val="002710A1"/>
    <w:rsid w:val="002721C8"/>
    <w:rsid w:val="00272DDD"/>
    <w:rsid w:val="00272EE5"/>
    <w:rsid w:val="00273108"/>
    <w:rsid w:val="00273E39"/>
    <w:rsid w:val="00273E7B"/>
    <w:rsid w:val="0027405B"/>
    <w:rsid w:val="002746F7"/>
    <w:rsid w:val="00274E01"/>
    <w:rsid w:val="00274E05"/>
    <w:rsid w:val="00274ECC"/>
    <w:rsid w:val="002754D1"/>
    <w:rsid w:val="00275E00"/>
    <w:rsid w:val="00276090"/>
    <w:rsid w:val="002763AB"/>
    <w:rsid w:val="002763BD"/>
    <w:rsid w:val="00277213"/>
    <w:rsid w:val="00277273"/>
    <w:rsid w:val="002779D9"/>
    <w:rsid w:val="00277B9E"/>
    <w:rsid w:val="00277C68"/>
    <w:rsid w:val="00280722"/>
    <w:rsid w:val="00280A28"/>
    <w:rsid w:val="00280C33"/>
    <w:rsid w:val="00281143"/>
    <w:rsid w:val="00281B3D"/>
    <w:rsid w:val="00281B8F"/>
    <w:rsid w:val="0028248E"/>
    <w:rsid w:val="00282591"/>
    <w:rsid w:val="00282CAB"/>
    <w:rsid w:val="00282F65"/>
    <w:rsid w:val="002835FF"/>
    <w:rsid w:val="00283AD7"/>
    <w:rsid w:val="00283B03"/>
    <w:rsid w:val="00284048"/>
    <w:rsid w:val="00284255"/>
    <w:rsid w:val="002846B1"/>
    <w:rsid w:val="00284B27"/>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575D"/>
    <w:rsid w:val="0029599A"/>
    <w:rsid w:val="002961A6"/>
    <w:rsid w:val="0029660B"/>
    <w:rsid w:val="00296693"/>
    <w:rsid w:val="00296766"/>
    <w:rsid w:val="00296BB9"/>
    <w:rsid w:val="002979F9"/>
    <w:rsid w:val="00297C08"/>
    <w:rsid w:val="002A053C"/>
    <w:rsid w:val="002A0EA7"/>
    <w:rsid w:val="002A1482"/>
    <w:rsid w:val="002A19B4"/>
    <w:rsid w:val="002A1C28"/>
    <w:rsid w:val="002A22B1"/>
    <w:rsid w:val="002A2509"/>
    <w:rsid w:val="002A2D62"/>
    <w:rsid w:val="002A3B04"/>
    <w:rsid w:val="002A4AF5"/>
    <w:rsid w:val="002A57AB"/>
    <w:rsid w:val="002A58D6"/>
    <w:rsid w:val="002A5EF9"/>
    <w:rsid w:val="002A64E9"/>
    <w:rsid w:val="002A6563"/>
    <w:rsid w:val="002A668F"/>
    <w:rsid w:val="002A6F9F"/>
    <w:rsid w:val="002A7699"/>
    <w:rsid w:val="002A795B"/>
    <w:rsid w:val="002A7C84"/>
    <w:rsid w:val="002A7FA5"/>
    <w:rsid w:val="002B1708"/>
    <w:rsid w:val="002B28DF"/>
    <w:rsid w:val="002B3245"/>
    <w:rsid w:val="002B35C9"/>
    <w:rsid w:val="002B374B"/>
    <w:rsid w:val="002B3D3B"/>
    <w:rsid w:val="002B4167"/>
    <w:rsid w:val="002B42F3"/>
    <w:rsid w:val="002B4F7B"/>
    <w:rsid w:val="002B617B"/>
    <w:rsid w:val="002B6307"/>
    <w:rsid w:val="002B64DE"/>
    <w:rsid w:val="002B687A"/>
    <w:rsid w:val="002B6E2E"/>
    <w:rsid w:val="002B7065"/>
    <w:rsid w:val="002B7154"/>
    <w:rsid w:val="002B7510"/>
    <w:rsid w:val="002B75FF"/>
    <w:rsid w:val="002B7A67"/>
    <w:rsid w:val="002B7DDF"/>
    <w:rsid w:val="002B7E0E"/>
    <w:rsid w:val="002C07C6"/>
    <w:rsid w:val="002C0F7B"/>
    <w:rsid w:val="002C1076"/>
    <w:rsid w:val="002C2805"/>
    <w:rsid w:val="002C4761"/>
    <w:rsid w:val="002C4820"/>
    <w:rsid w:val="002C4B39"/>
    <w:rsid w:val="002C5347"/>
    <w:rsid w:val="002C5964"/>
    <w:rsid w:val="002C5B49"/>
    <w:rsid w:val="002C5BC4"/>
    <w:rsid w:val="002C5C42"/>
    <w:rsid w:val="002C5D43"/>
    <w:rsid w:val="002D0286"/>
    <w:rsid w:val="002D0624"/>
    <w:rsid w:val="002D066D"/>
    <w:rsid w:val="002D17E5"/>
    <w:rsid w:val="002D186E"/>
    <w:rsid w:val="002D19E8"/>
    <w:rsid w:val="002D1B05"/>
    <w:rsid w:val="002D44E2"/>
    <w:rsid w:val="002D46A4"/>
    <w:rsid w:val="002D4CB0"/>
    <w:rsid w:val="002D4DD9"/>
    <w:rsid w:val="002D5972"/>
    <w:rsid w:val="002D5FCD"/>
    <w:rsid w:val="002D650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410E"/>
    <w:rsid w:val="002E4316"/>
    <w:rsid w:val="002E49D4"/>
    <w:rsid w:val="002E4B5C"/>
    <w:rsid w:val="002E4C40"/>
    <w:rsid w:val="002E4E50"/>
    <w:rsid w:val="002E4E93"/>
    <w:rsid w:val="002E4FDE"/>
    <w:rsid w:val="002E54DD"/>
    <w:rsid w:val="002E56C8"/>
    <w:rsid w:val="002E5BAC"/>
    <w:rsid w:val="002E6B80"/>
    <w:rsid w:val="002E7084"/>
    <w:rsid w:val="002E7650"/>
    <w:rsid w:val="002E7EC9"/>
    <w:rsid w:val="002F0121"/>
    <w:rsid w:val="002F0881"/>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709C"/>
    <w:rsid w:val="002F7372"/>
    <w:rsid w:val="002F7DED"/>
    <w:rsid w:val="002F7F31"/>
    <w:rsid w:val="00301D4D"/>
    <w:rsid w:val="00302881"/>
    <w:rsid w:val="00302991"/>
    <w:rsid w:val="003029B2"/>
    <w:rsid w:val="00302A5F"/>
    <w:rsid w:val="00302BC5"/>
    <w:rsid w:val="00302F97"/>
    <w:rsid w:val="003033D8"/>
    <w:rsid w:val="003038D5"/>
    <w:rsid w:val="00303CC8"/>
    <w:rsid w:val="00303DE5"/>
    <w:rsid w:val="0030423E"/>
    <w:rsid w:val="003048C9"/>
    <w:rsid w:val="0030581F"/>
    <w:rsid w:val="00305BFA"/>
    <w:rsid w:val="003063CA"/>
    <w:rsid w:val="003067EB"/>
    <w:rsid w:val="0030790D"/>
    <w:rsid w:val="00307D8F"/>
    <w:rsid w:val="00310A76"/>
    <w:rsid w:val="0031134D"/>
    <w:rsid w:val="00311D40"/>
    <w:rsid w:val="00312317"/>
    <w:rsid w:val="00312331"/>
    <w:rsid w:val="0031390F"/>
    <w:rsid w:val="00314BAF"/>
    <w:rsid w:val="003154B1"/>
    <w:rsid w:val="00315559"/>
    <w:rsid w:val="0031599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CCD"/>
    <w:rsid w:val="0033513C"/>
    <w:rsid w:val="00335685"/>
    <w:rsid w:val="00335968"/>
    <w:rsid w:val="0033601B"/>
    <w:rsid w:val="0033642D"/>
    <w:rsid w:val="00336A1C"/>
    <w:rsid w:val="003371D6"/>
    <w:rsid w:val="003375AB"/>
    <w:rsid w:val="00337EBD"/>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F7"/>
    <w:rsid w:val="00346752"/>
    <w:rsid w:val="00346985"/>
    <w:rsid w:val="00346DA0"/>
    <w:rsid w:val="00347136"/>
    <w:rsid w:val="00347194"/>
    <w:rsid w:val="00347239"/>
    <w:rsid w:val="003472BD"/>
    <w:rsid w:val="00347388"/>
    <w:rsid w:val="00347407"/>
    <w:rsid w:val="00347C45"/>
    <w:rsid w:val="00350973"/>
    <w:rsid w:val="00350D93"/>
    <w:rsid w:val="003512CD"/>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851"/>
    <w:rsid w:val="0035794D"/>
    <w:rsid w:val="0036009D"/>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2C3"/>
    <w:rsid w:val="00367544"/>
    <w:rsid w:val="00367928"/>
    <w:rsid w:val="00367E6F"/>
    <w:rsid w:val="00367EF8"/>
    <w:rsid w:val="00367F27"/>
    <w:rsid w:val="00370739"/>
    <w:rsid w:val="003716E4"/>
    <w:rsid w:val="00371A51"/>
    <w:rsid w:val="003724F2"/>
    <w:rsid w:val="00372AD7"/>
    <w:rsid w:val="00372DDC"/>
    <w:rsid w:val="003734BD"/>
    <w:rsid w:val="003735F0"/>
    <w:rsid w:val="00373D00"/>
    <w:rsid w:val="00373E26"/>
    <w:rsid w:val="00374171"/>
    <w:rsid w:val="00374347"/>
    <w:rsid w:val="003743A7"/>
    <w:rsid w:val="00374862"/>
    <w:rsid w:val="00374D29"/>
    <w:rsid w:val="00375271"/>
    <w:rsid w:val="003754B1"/>
    <w:rsid w:val="00375C69"/>
    <w:rsid w:val="00376C28"/>
    <w:rsid w:val="003777E5"/>
    <w:rsid w:val="00377836"/>
    <w:rsid w:val="003778ED"/>
    <w:rsid w:val="00377C90"/>
    <w:rsid w:val="00377D3B"/>
    <w:rsid w:val="00380CB2"/>
    <w:rsid w:val="00380E73"/>
    <w:rsid w:val="00380F77"/>
    <w:rsid w:val="00381206"/>
    <w:rsid w:val="0038216F"/>
    <w:rsid w:val="0038263D"/>
    <w:rsid w:val="00382936"/>
    <w:rsid w:val="00383C79"/>
    <w:rsid w:val="0038462D"/>
    <w:rsid w:val="00384FFC"/>
    <w:rsid w:val="003857C2"/>
    <w:rsid w:val="003859BF"/>
    <w:rsid w:val="00386E21"/>
    <w:rsid w:val="00387590"/>
    <w:rsid w:val="00387966"/>
    <w:rsid w:val="00387C2C"/>
    <w:rsid w:val="003902B5"/>
    <w:rsid w:val="00390509"/>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868"/>
    <w:rsid w:val="003A6390"/>
    <w:rsid w:val="003A7345"/>
    <w:rsid w:val="003A7DC4"/>
    <w:rsid w:val="003B02BE"/>
    <w:rsid w:val="003B0429"/>
    <w:rsid w:val="003B054B"/>
    <w:rsid w:val="003B074A"/>
    <w:rsid w:val="003B1566"/>
    <w:rsid w:val="003B1983"/>
    <w:rsid w:val="003B1C43"/>
    <w:rsid w:val="003B28B1"/>
    <w:rsid w:val="003B2A65"/>
    <w:rsid w:val="003B2E8B"/>
    <w:rsid w:val="003B3EF8"/>
    <w:rsid w:val="003B46BF"/>
    <w:rsid w:val="003B4868"/>
    <w:rsid w:val="003B55C6"/>
    <w:rsid w:val="003B564C"/>
    <w:rsid w:val="003B5B43"/>
    <w:rsid w:val="003B61E9"/>
    <w:rsid w:val="003B6F5E"/>
    <w:rsid w:val="003B791E"/>
    <w:rsid w:val="003B7AD8"/>
    <w:rsid w:val="003B7CBB"/>
    <w:rsid w:val="003C0922"/>
    <w:rsid w:val="003C0A8F"/>
    <w:rsid w:val="003C0B55"/>
    <w:rsid w:val="003C0EFA"/>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AFC"/>
    <w:rsid w:val="003C6E8B"/>
    <w:rsid w:val="003D04C8"/>
    <w:rsid w:val="003D0A0B"/>
    <w:rsid w:val="003D0A59"/>
    <w:rsid w:val="003D0ECB"/>
    <w:rsid w:val="003D1052"/>
    <w:rsid w:val="003D1376"/>
    <w:rsid w:val="003D140B"/>
    <w:rsid w:val="003D162B"/>
    <w:rsid w:val="003D19D7"/>
    <w:rsid w:val="003D1C71"/>
    <w:rsid w:val="003D1C82"/>
    <w:rsid w:val="003D1EA3"/>
    <w:rsid w:val="003D1FE8"/>
    <w:rsid w:val="003D2459"/>
    <w:rsid w:val="003D2976"/>
    <w:rsid w:val="003D2B51"/>
    <w:rsid w:val="003D2CE8"/>
    <w:rsid w:val="003D2D61"/>
    <w:rsid w:val="003D40DF"/>
    <w:rsid w:val="003D424B"/>
    <w:rsid w:val="003D436C"/>
    <w:rsid w:val="003D4B0D"/>
    <w:rsid w:val="003D4BC3"/>
    <w:rsid w:val="003D4F93"/>
    <w:rsid w:val="003D50B6"/>
    <w:rsid w:val="003D5302"/>
    <w:rsid w:val="003D5844"/>
    <w:rsid w:val="003D5A0D"/>
    <w:rsid w:val="003D6254"/>
    <w:rsid w:val="003D6630"/>
    <w:rsid w:val="003D67D9"/>
    <w:rsid w:val="003D6AF4"/>
    <w:rsid w:val="003D6D42"/>
    <w:rsid w:val="003D7597"/>
    <w:rsid w:val="003E050D"/>
    <w:rsid w:val="003E06ED"/>
    <w:rsid w:val="003E07AA"/>
    <w:rsid w:val="003E0ABD"/>
    <w:rsid w:val="003E1348"/>
    <w:rsid w:val="003E1FFC"/>
    <w:rsid w:val="003E245B"/>
    <w:rsid w:val="003E2E6B"/>
    <w:rsid w:val="003E2F47"/>
    <w:rsid w:val="003E33A9"/>
    <w:rsid w:val="003E37B5"/>
    <w:rsid w:val="003E4866"/>
    <w:rsid w:val="003E4BC1"/>
    <w:rsid w:val="003E4CCB"/>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40DA"/>
    <w:rsid w:val="003F4522"/>
    <w:rsid w:val="003F4693"/>
    <w:rsid w:val="003F490B"/>
    <w:rsid w:val="003F548D"/>
    <w:rsid w:val="003F54AC"/>
    <w:rsid w:val="003F5736"/>
    <w:rsid w:val="003F601C"/>
    <w:rsid w:val="003F626E"/>
    <w:rsid w:val="003F672D"/>
    <w:rsid w:val="003F6A6C"/>
    <w:rsid w:val="003F76F4"/>
    <w:rsid w:val="004016F0"/>
    <w:rsid w:val="00401899"/>
    <w:rsid w:val="0040246A"/>
    <w:rsid w:val="004025BA"/>
    <w:rsid w:val="00402DEA"/>
    <w:rsid w:val="0040309B"/>
    <w:rsid w:val="004036F6"/>
    <w:rsid w:val="00403E06"/>
    <w:rsid w:val="00403E86"/>
    <w:rsid w:val="00403F3B"/>
    <w:rsid w:val="004040B0"/>
    <w:rsid w:val="004044A4"/>
    <w:rsid w:val="00404A2A"/>
    <w:rsid w:val="00404BD0"/>
    <w:rsid w:val="00405978"/>
    <w:rsid w:val="00405A32"/>
    <w:rsid w:val="00405EED"/>
    <w:rsid w:val="00406757"/>
    <w:rsid w:val="004068CA"/>
    <w:rsid w:val="00406FD8"/>
    <w:rsid w:val="004077C4"/>
    <w:rsid w:val="00407A10"/>
    <w:rsid w:val="00407CF7"/>
    <w:rsid w:val="00410160"/>
    <w:rsid w:val="00410D56"/>
    <w:rsid w:val="00411D74"/>
    <w:rsid w:val="00412726"/>
    <w:rsid w:val="004127EC"/>
    <w:rsid w:val="00412A84"/>
    <w:rsid w:val="004132E7"/>
    <w:rsid w:val="004138A6"/>
    <w:rsid w:val="00413EB8"/>
    <w:rsid w:val="00414167"/>
    <w:rsid w:val="004145D0"/>
    <w:rsid w:val="00414842"/>
    <w:rsid w:val="00414B07"/>
    <w:rsid w:val="00414B4F"/>
    <w:rsid w:val="00415FC3"/>
    <w:rsid w:val="0041610A"/>
    <w:rsid w:val="00416460"/>
    <w:rsid w:val="004164D6"/>
    <w:rsid w:val="0041676B"/>
    <w:rsid w:val="004169EC"/>
    <w:rsid w:val="0041707C"/>
    <w:rsid w:val="004173D0"/>
    <w:rsid w:val="004178CD"/>
    <w:rsid w:val="0041791C"/>
    <w:rsid w:val="00417B5B"/>
    <w:rsid w:val="004206D2"/>
    <w:rsid w:val="00420F96"/>
    <w:rsid w:val="0042148A"/>
    <w:rsid w:val="00421D77"/>
    <w:rsid w:val="00421DB4"/>
    <w:rsid w:val="004221C7"/>
    <w:rsid w:val="00422ECD"/>
    <w:rsid w:val="00422F8C"/>
    <w:rsid w:val="004235B0"/>
    <w:rsid w:val="0042368D"/>
    <w:rsid w:val="00424082"/>
    <w:rsid w:val="0042442A"/>
    <w:rsid w:val="00424EF7"/>
    <w:rsid w:val="004257D7"/>
    <w:rsid w:val="00425CD2"/>
    <w:rsid w:val="0042644A"/>
    <w:rsid w:val="00426AC3"/>
    <w:rsid w:val="0042793D"/>
    <w:rsid w:val="00427FEF"/>
    <w:rsid w:val="004306B9"/>
    <w:rsid w:val="004306BE"/>
    <w:rsid w:val="00430AE4"/>
    <w:rsid w:val="00430F03"/>
    <w:rsid w:val="00431254"/>
    <w:rsid w:val="0043146E"/>
    <w:rsid w:val="0043198F"/>
    <w:rsid w:val="00432304"/>
    <w:rsid w:val="004327C6"/>
    <w:rsid w:val="004328C2"/>
    <w:rsid w:val="00433EE7"/>
    <w:rsid w:val="00434257"/>
    <w:rsid w:val="00434B5D"/>
    <w:rsid w:val="00434F2E"/>
    <w:rsid w:val="00435D45"/>
    <w:rsid w:val="00436121"/>
    <w:rsid w:val="00436526"/>
    <w:rsid w:val="00436D66"/>
    <w:rsid w:val="0044060D"/>
    <w:rsid w:val="00440F9B"/>
    <w:rsid w:val="0044155C"/>
    <w:rsid w:val="00441561"/>
    <w:rsid w:val="00441746"/>
    <w:rsid w:val="004418D0"/>
    <w:rsid w:val="00442403"/>
    <w:rsid w:val="00442478"/>
    <w:rsid w:val="00442FDB"/>
    <w:rsid w:val="00443644"/>
    <w:rsid w:val="0044377D"/>
    <w:rsid w:val="00444424"/>
    <w:rsid w:val="004445E7"/>
    <w:rsid w:val="00445661"/>
    <w:rsid w:val="004456DC"/>
    <w:rsid w:val="00445B9F"/>
    <w:rsid w:val="004473BF"/>
    <w:rsid w:val="0044761F"/>
    <w:rsid w:val="004503DA"/>
    <w:rsid w:val="00450647"/>
    <w:rsid w:val="004506D5"/>
    <w:rsid w:val="004508B6"/>
    <w:rsid w:val="00450CAD"/>
    <w:rsid w:val="00450EC1"/>
    <w:rsid w:val="004539AA"/>
    <w:rsid w:val="00453E4C"/>
    <w:rsid w:val="00454946"/>
    <w:rsid w:val="0045514B"/>
    <w:rsid w:val="00455529"/>
    <w:rsid w:val="00455D65"/>
    <w:rsid w:val="004562EE"/>
    <w:rsid w:val="00456D94"/>
    <w:rsid w:val="00457A73"/>
    <w:rsid w:val="0046005C"/>
    <w:rsid w:val="004602D7"/>
    <w:rsid w:val="00460337"/>
    <w:rsid w:val="00460483"/>
    <w:rsid w:val="00460E83"/>
    <w:rsid w:val="0046138F"/>
    <w:rsid w:val="00462B66"/>
    <w:rsid w:val="00462D28"/>
    <w:rsid w:val="00463533"/>
    <w:rsid w:val="0046377D"/>
    <w:rsid w:val="00463D71"/>
    <w:rsid w:val="00464551"/>
    <w:rsid w:val="00464629"/>
    <w:rsid w:val="004653A4"/>
    <w:rsid w:val="00465EE5"/>
    <w:rsid w:val="00466405"/>
    <w:rsid w:val="00466A54"/>
    <w:rsid w:val="0046756F"/>
    <w:rsid w:val="00467728"/>
    <w:rsid w:val="0046791B"/>
    <w:rsid w:val="00467D01"/>
    <w:rsid w:val="00471968"/>
    <w:rsid w:val="00471EA7"/>
    <w:rsid w:val="00472AF4"/>
    <w:rsid w:val="00472BC4"/>
    <w:rsid w:val="00472C88"/>
    <w:rsid w:val="00472F18"/>
    <w:rsid w:val="004739EF"/>
    <w:rsid w:val="00473C8F"/>
    <w:rsid w:val="00474527"/>
    <w:rsid w:val="004745AF"/>
    <w:rsid w:val="004747D4"/>
    <w:rsid w:val="00474A8C"/>
    <w:rsid w:val="004751E9"/>
    <w:rsid w:val="00475892"/>
    <w:rsid w:val="00475E48"/>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89B"/>
    <w:rsid w:val="004900F6"/>
    <w:rsid w:val="00490135"/>
    <w:rsid w:val="00490F38"/>
    <w:rsid w:val="00491510"/>
    <w:rsid w:val="00492025"/>
    <w:rsid w:val="00492E5D"/>
    <w:rsid w:val="004937D2"/>
    <w:rsid w:val="00494389"/>
    <w:rsid w:val="00494640"/>
    <w:rsid w:val="00495033"/>
    <w:rsid w:val="00495213"/>
    <w:rsid w:val="004952A7"/>
    <w:rsid w:val="00495A68"/>
    <w:rsid w:val="00495F2B"/>
    <w:rsid w:val="00496010"/>
    <w:rsid w:val="0049605A"/>
    <w:rsid w:val="00496B11"/>
    <w:rsid w:val="00496CE1"/>
    <w:rsid w:val="00497046"/>
    <w:rsid w:val="004973D7"/>
    <w:rsid w:val="00497425"/>
    <w:rsid w:val="00497CFC"/>
    <w:rsid w:val="00497D19"/>
    <w:rsid w:val="004A049A"/>
    <w:rsid w:val="004A1434"/>
    <w:rsid w:val="004A1D06"/>
    <w:rsid w:val="004A1F79"/>
    <w:rsid w:val="004A2007"/>
    <w:rsid w:val="004A2034"/>
    <w:rsid w:val="004A298B"/>
    <w:rsid w:val="004A3B24"/>
    <w:rsid w:val="004A3CBA"/>
    <w:rsid w:val="004A4041"/>
    <w:rsid w:val="004A46CC"/>
    <w:rsid w:val="004A4911"/>
    <w:rsid w:val="004A49B9"/>
    <w:rsid w:val="004A4C61"/>
    <w:rsid w:val="004A5140"/>
    <w:rsid w:val="004A531E"/>
    <w:rsid w:val="004A54D7"/>
    <w:rsid w:val="004A5679"/>
    <w:rsid w:val="004A5E11"/>
    <w:rsid w:val="004A606F"/>
    <w:rsid w:val="004A616F"/>
    <w:rsid w:val="004A618F"/>
    <w:rsid w:val="004A6466"/>
    <w:rsid w:val="004A6C86"/>
    <w:rsid w:val="004A6CE4"/>
    <w:rsid w:val="004A7C03"/>
    <w:rsid w:val="004A7CB6"/>
    <w:rsid w:val="004B11AB"/>
    <w:rsid w:val="004B12B7"/>
    <w:rsid w:val="004B14A6"/>
    <w:rsid w:val="004B173C"/>
    <w:rsid w:val="004B1F1F"/>
    <w:rsid w:val="004B38EE"/>
    <w:rsid w:val="004B4384"/>
    <w:rsid w:val="004B4FFD"/>
    <w:rsid w:val="004B53E6"/>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3A3"/>
    <w:rsid w:val="004C2448"/>
    <w:rsid w:val="004C257C"/>
    <w:rsid w:val="004C26FA"/>
    <w:rsid w:val="004C31E4"/>
    <w:rsid w:val="004C3E6E"/>
    <w:rsid w:val="004C45AE"/>
    <w:rsid w:val="004C46E4"/>
    <w:rsid w:val="004C504B"/>
    <w:rsid w:val="004C539A"/>
    <w:rsid w:val="004C549F"/>
    <w:rsid w:val="004C65E2"/>
    <w:rsid w:val="004C66CE"/>
    <w:rsid w:val="004C6B89"/>
    <w:rsid w:val="004C75BD"/>
    <w:rsid w:val="004D0353"/>
    <w:rsid w:val="004D0994"/>
    <w:rsid w:val="004D0C97"/>
    <w:rsid w:val="004D0E2A"/>
    <w:rsid w:val="004D0F3D"/>
    <w:rsid w:val="004D123B"/>
    <w:rsid w:val="004D1328"/>
    <w:rsid w:val="004D1383"/>
    <w:rsid w:val="004D1E44"/>
    <w:rsid w:val="004D282A"/>
    <w:rsid w:val="004D2DF9"/>
    <w:rsid w:val="004D32BA"/>
    <w:rsid w:val="004D3866"/>
    <w:rsid w:val="004D412F"/>
    <w:rsid w:val="004D499E"/>
    <w:rsid w:val="004D54C1"/>
    <w:rsid w:val="004D5DEE"/>
    <w:rsid w:val="004D62B7"/>
    <w:rsid w:val="004D6521"/>
    <w:rsid w:val="004D6553"/>
    <w:rsid w:val="004D6FDB"/>
    <w:rsid w:val="004E001D"/>
    <w:rsid w:val="004E01E7"/>
    <w:rsid w:val="004E0A5E"/>
    <w:rsid w:val="004E0FC1"/>
    <w:rsid w:val="004E10FB"/>
    <w:rsid w:val="004E2ACA"/>
    <w:rsid w:val="004E2E28"/>
    <w:rsid w:val="004E2F98"/>
    <w:rsid w:val="004E30E9"/>
    <w:rsid w:val="004E33E6"/>
    <w:rsid w:val="004E3753"/>
    <w:rsid w:val="004E3FB2"/>
    <w:rsid w:val="004E4504"/>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5296"/>
    <w:rsid w:val="004F6E61"/>
    <w:rsid w:val="004F71A2"/>
    <w:rsid w:val="004F7641"/>
    <w:rsid w:val="004F7D7A"/>
    <w:rsid w:val="004F7EB5"/>
    <w:rsid w:val="004F7F59"/>
    <w:rsid w:val="004F7F92"/>
    <w:rsid w:val="00502648"/>
    <w:rsid w:val="005028A6"/>
    <w:rsid w:val="00502A77"/>
    <w:rsid w:val="0050343D"/>
    <w:rsid w:val="005035DD"/>
    <w:rsid w:val="0050375E"/>
    <w:rsid w:val="00504ECA"/>
    <w:rsid w:val="00505140"/>
    <w:rsid w:val="0050522F"/>
    <w:rsid w:val="00505422"/>
    <w:rsid w:val="005057DE"/>
    <w:rsid w:val="00505FF4"/>
    <w:rsid w:val="005066FB"/>
    <w:rsid w:val="00506C97"/>
    <w:rsid w:val="00507711"/>
    <w:rsid w:val="00507DEF"/>
    <w:rsid w:val="0051012E"/>
    <w:rsid w:val="005106EC"/>
    <w:rsid w:val="0051084F"/>
    <w:rsid w:val="00510A70"/>
    <w:rsid w:val="00510EBA"/>
    <w:rsid w:val="0051119D"/>
    <w:rsid w:val="00511B48"/>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1CFB"/>
    <w:rsid w:val="0052260B"/>
    <w:rsid w:val="005229BB"/>
    <w:rsid w:val="00523433"/>
    <w:rsid w:val="005234CC"/>
    <w:rsid w:val="00523595"/>
    <w:rsid w:val="005238C1"/>
    <w:rsid w:val="005238D3"/>
    <w:rsid w:val="005241CB"/>
    <w:rsid w:val="005244A0"/>
    <w:rsid w:val="0052450D"/>
    <w:rsid w:val="00524982"/>
    <w:rsid w:val="00525644"/>
    <w:rsid w:val="00525A9D"/>
    <w:rsid w:val="00525BD3"/>
    <w:rsid w:val="00525D08"/>
    <w:rsid w:val="005260D8"/>
    <w:rsid w:val="005263F5"/>
    <w:rsid w:val="00526B00"/>
    <w:rsid w:val="00526C31"/>
    <w:rsid w:val="00526EBE"/>
    <w:rsid w:val="0052720E"/>
    <w:rsid w:val="0052795D"/>
    <w:rsid w:val="00527CD4"/>
    <w:rsid w:val="00530526"/>
    <w:rsid w:val="005309BA"/>
    <w:rsid w:val="00530F71"/>
    <w:rsid w:val="0053139E"/>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404E"/>
    <w:rsid w:val="005544A4"/>
    <w:rsid w:val="00554970"/>
    <w:rsid w:val="005557D5"/>
    <w:rsid w:val="005557FA"/>
    <w:rsid w:val="00555E6F"/>
    <w:rsid w:val="00556189"/>
    <w:rsid w:val="0055628F"/>
    <w:rsid w:val="005563BC"/>
    <w:rsid w:val="00556C5C"/>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FB"/>
    <w:rsid w:val="0056520A"/>
    <w:rsid w:val="005652B0"/>
    <w:rsid w:val="005655F8"/>
    <w:rsid w:val="00565CAE"/>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3D9A"/>
    <w:rsid w:val="00573EA6"/>
    <w:rsid w:val="005743DA"/>
    <w:rsid w:val="00574752"/>
    <w:rsid w:val="00574AC5"/>
    <w:rsid w:val="00574D00"/>
    <w:rsid w:val="005752B8"/>
    <w:rsid w:val="005752E0"/>
    <w:rsid w:val="00575791"/>
    <w:rsid w:val="00576253"/>
    <w:rsid w:val="005764B4"/>
    <w:rsid w:val="00576AFA"/>
    <w:rsid w:val="00577329"/>
    <w:rsid w:val="00577450"/>
    <w:rsid w:val="0057766C"/>
    <w:rsid w:val="005776D0"/>
    <w:rsid w:val="005779A5"/>
    <w:rsid w:val="00577C36"/>
    <w:rsid w:val="00580EE1"/>
    <w:rsid w:val="0058112B"/>
    <w:rsid w:val="00581427"/>
    <w:rsid w:val="0058162C"/>
    <w:rsid w:val="00581694"/>
    <w:rsid w:val="0058182D"/>
    <w:rsid w:val="00581844"/>
    <w:rsid w:val="00582010"/>
    <w:rsid w:val="0058241D"/>
    <w:rsid w:val="00582696"/>
    <w:rsid w:val="00582B72"/>
    <w:rsid w:val="00582BC4"/>
    <w:rsid w:val="00582BDE"/>
    <w:rsid w:val="0058469A"/>
    <w:rsid w:val="00584EAE"/>
    <w:rsid w:val="00585552"/>
    <w:rsid w:val="0058614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6582"/>
    <w:rsid w:val="00596796"/>
    <w:rsid w:val="00597199"/>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2575"/>
    <w:rsid w:val="005B3E66"/>
    <w:rsid w:val="005B4CAD"/>
    <w:rsid w:val="005B4CBA"/>
    <w:rsid w:val="005B4E16"/>
    <w:rsid w:val="005B5500"/>
    <w:rsid w:val="005B57ED"/>
    <w:rsid w:val="005B5A86"/>
    <w:rsid w:val="005B5C10"/>
    <w:rsid w:val="005B63EF"/>
    <w:rsid w:val="005B658C"/>
    <w:rsid w:val="005B7D91"/>
    <w:rsid w:val="005B7DE0"/>
    <w:rsid w:val="005C00EC"/>
    <w:rsid w:val="005C0191"/>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4B2D"/>
    <w:rsid w:val="005D4EE3"/>
    <w:rsid w:val="005D51D9"/>
    <w:rsid w:val="005D5451"/>
    <w:rsid w:val="005D6000"/>
    <w:rsid w:val="005D604F"/>
    <w:rsid w:val="005D670E"/>
    <w:rsid w:val="005D7B9B"/>
    <w:rsid w:val="005E02F1"/>
    <w:rsid w:val="005E051A"/>
    <w:rsid w:val="005E1B57"/>
    <w:rsid w:val="005E215D"/>
    <w:rsid w:val="005E3330"/>
    <w:rsid w:val="005E37DE"/>
    <w:rsid w:val="005E421D"/>
    <w:rsid w:val="005E44E8"/>
    <w:rsid w:val="005E4740"/>
    <w:rsid w:val="005E5BF8"/>
    <w:rsid w:val="005E5E18"/>
    <w:rsid w:val="005E6061"/>
    <w:rsid w:val="005E6319"/>
    <w:rsid w:val="005E643E"/>
    <w:rsid w:val="005E6851"/>
    <w:rsid w:val="005E6C97"/>
    <w:rsid w:val="005E6F58"/>
    <w:rsid w:val="005E7D55"/>
    <w:rsid w:val="005F0693"/>
    <w:rsid w:val="005F1143"/>
    <w:rsid w:val="005F12FA"/>
    <w:rsid w:val="005F16AB"/>
    <w:rsid w:val="005F1AB2"/>
    <w:rsid w:val="005F1E04"/>
    <w:rsid w:val="005F243B"/>
    <w:rsid w:val="005F3291"/>
    <w:rsid w:val="005F3BBA"/>
    <w:rsid w:val="005F3C3C"/>
    <w:rsid w:val="005F429B"/>
    <w:rsid w:val="005F4D43"/>
    <w:rsid w:val="005F4F3D"/>
    <w:rsid w:val="005F5C6C"/>
    <w:rsid w:val="005F5EA3"/>
    <w:rsid w:val="005F775A"/>
    <w:rsid w:val="005F7D1A"/>
    <w:rsid w:val="005F7F8E"/>
    <w:rsid w:val="00600867"/>
    <w:rsid w:val="006008A0"/>
    <w:rsid w:val="006008AF"/>
    <w:rsid w:val="00600C9F"/>
    <w:rsid w:val="00601351"/>
    <w:rsid w:val="006017E0"/>
    <w:rsid w:val="00602261"/>
    <w:rsid w:val="0060226D"/>
    <w:rsid w:val="006022F1"/>
    <w:rsid w:val="00602CB7"/>
    <w:rsid w:val="00602F9D"/>
    <w:rsid w:val="006038C1"/>
    <w:rsid w:val="0060536C"/>
    <w:rsid w:val="00605F7E"/>
    <w:rsid w:val="006062A4"/>
    <w:rsid w:val="00606405"/>
    <w:rsid w:val="00606A3A"/>
    <w:rsid w:val="00606BC7"/>
    <w:rsid w:val="00607315"/>
    <w:rsid w:val="006073E6"/>
    <w:rsid w:val="0060788D"/>
    <w:rsid w:val="00607F3A"/>
    <w:rsid w:val="00610E17"/>
    <w:rsid w:val="00610EEA"/>
    <w:rsid w:val="006112F2"/>
    <w:rsid w:val="006114E9"/>
    <w:rsid w:val="006115B5"/>
    <w:rsid w:val="006115F9"/>
    <w:rsid w:val="00611CAA"/>
    <w:rsid w:val="00611E51"/>
    <w:rsid w:val="0061250D"/>
    <w:rsid w:val="0061357E"/>
    <w:rsid w:val="006140FA"/>
    <w:rsid w:val="00614307"/>
    <w:rsid w:val="00614746"/>
    <w:rsid w:val="006147A3"/>
    <w:rsid w:val="00614BFC"/>
    <w:rsid w:val="006159D2"/>
    <w:rsid w:val="00615AC7"/>
    <w:rsid w:val="00615B2D"/>
    <w:rsid w:val="00615C3A"/>
    <w:rsid w:val="00616CE3"/>
    <w:rsid w:val="00616F42"/>
    <w:rsid w:val="00617706"/>
    <w:rsid w:val="00621251"/>
    <w:rsid w:val="006218BD"/>
    <w:rsid w:val="00621957"/>
    <w:rsid w:val="00621B55"/>
    <w:rsid w:val="00621D47"/>
    <w:rsid w:val="00622224"/>
    <w:rsid w:val="006228C0"/>
    <w:rsid w:val="00622962"/>
    <w:rsid w:val="00623209"/>
    <w:rsid w:val="006236CF"/>
    <w:rsid w:val="00623704"/>
    <w:rsid w:val="00623D70"/>
    <w:rsid w:val="0062459E"/>
    <w:rsid w:val="00624A78"/>
    <w:rsid w:val="00624B0B"/>
    <w:rsid w:val="00624DC2"/>
    <w:rsid w:val="00624E18"/>
    <w:rsid w:val="006255F4"/>
    <w:rsid w:val="00625919"/>
    <w:rsid w:val="00625C2A"/>
    <w:rsid w:val="00626463"/>
    <w:rsid w:val="006266E4"/>
    <w:rsid w:val="0062736D"/>
    <w:rsid w:val="00627B35"/>
    <w:rsid w:val="00627C7E"/>
    <w:rsid w:val="00630662"/>
    <w:rsid w:val="00631B15"/>
    <w:rsid w:val="00631C47"/>
    <w:rsid w:val="00631EA1"/>
    <w:rsid w:val="0063226E"/>
    <w:rsid w:val="006325AF"/>
    <w:rsid w:val="006327CF"/>
    <w:rsid w:val="006327E6"/>
    <w:rsid w:val="006328F5"/>
    <w:rsid w:val="006329AE"/>
    <w:rsid w:val="006329C7"/>
    <w:rsid w:val="00633B83"/>
    <w:rsid w:val="00633DAC"/>
    <w:rsid w:val="00634E49"/>
    <w:rsid w:val="006357A9"/>
    <w:rsid w:val="00635B64"/>
    <w:rsid w:val="006368D7"/>
    <w:rsid w:val="0063694E"/>
    <w:rsid w:val="00636BED"/>
    <w:rsid w:val="00636C0F"/>
    <w:rsid w:val="006375FE"/>
    <w:rsid w:val="00637A59"/>
    <w:rsid w:val="00637DE4"/>
    <w:rsid w:val="006401E5"/>
    <w:rsid w:val="00640205"/>
    <w:rsid w:val="00640289"/>
    <w:rsid w:val="00640326"/>
    <w:rsid w:val="00640413"/>
    <w:rsid w:val="00640A58"/>
    <w:rsid w:val="0064173D"/>
    <w:rsid w:val="0064241F"/>
    <w:rsid w:val="006424D6"/>
    <w:rsid w:val="00642A8B"/>
    <w:rsid w:val="00642FB0"/>
    <w:rsid w:val="006433ED"/>
    <w:rsid w:val="00643753"/>
    <w:rsid w:val="006438A6"/>
    <w:rsid w:val="00644A67"/>
    <w:rsid w:val="00644FA4"/>
    <w:rsid w:val="006451E8"/>
    <w:rsid w:val="006457E8"/>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72A3"/>
    <w:rsid w:val="0065738A"/>
    <w:rsid w:val="006577A2"/>
    <w:rsid w:val="006600BF"/>
    <w:rsid w:val="00660B38"/>
    <w:rsid w:val="00660F15"/>
    <w:rsid w:val="006620EF"/>
    <w:rsid w:val="006621C0"/>
    <w:rsid w:val="006623B0"/>
    <w:rsid w:val="00662B41"/>
    <w:rsid w:val="006639B8"/>
    <w:rsid w:val="00664561"/>
    <w:rsid w:val="0066562F"/>
    <w:rsid w:val="00665FF9"/>
    <w:rsid w:val="00666AC8"/>
    <w:rsid w:val="00667313"/>
    <w:rsid w:val="006678DA"/>
    <w:rsid w:val="00667A53"/>
    <w:rsid w:val="00670284"/>
    <w:rsid w:val="006705A5"/>
    <w:rsid w:val="0067095A"/>
    <w:rsid w:val="0067100F"/>
    <w:rsid w:val="006716B6"/>
    <w:rsid w:val="006719C8"/>
    <w:rsid w:val="0067210F"/>
    <w:rsid w:val="00672FF6"/>
    <w:rsid w:val="00673478"/>
    <w:rsid w:val="006739C3"/>
    <w:rsid w:val="00673AFE"/>
    <w:rsid w:val="0067438F"/>
    <w:rsid w:val="00674670"/>
    <w:rsid w:val="00674BCE"/>
    <w:rsid w:val="00674FB6"/>
    <w:rsid w:val="00675571"/>
    <w:rsid w:val="00676BCF"/>
    <w:rsid w:val="00676BDC"/>
    <w:rsid w:val="00676C50"/>
    <w:rsid w:val="00676D26"/>
    <w:rsid w:val="00676E31"/>
    <w:rsid w:val="00676F77"/>
    <w:rsid w:val="006770B3"/>
    <w:rsid w:val="0067737B"/>
    <w:rsid w:val="00677767"/>
    <w:rsid w:val="00680C8B"/>
    <w:rsid w:val="00680D0B"/>
    <w:rsid w:val="00680E39"/>
    <w:rsid w:val="00681189"/>
    <w:rsid w:val="0068166A"/>
    <w:rsid w:val="00681BA3"/>
    <w:rsid w:val="00682DBF"/>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23CE"/>
    <w:rsid w:val="00692491"/>
    <w:rsid w:val="006928BC"/>
    <w:rsid w:val="00692BBE"/>
    <w:rsid w:val="00692DD1"/>
    <w:rsid w:val="00692EEF"/>
    <w:rsid w:val="00693310"/>
    <w:rsid w:val="006939A5"/>
    <w:rsid w:val="0069425A"/>
    <w:rsid w:val="00694363"/>
    <w:rsid w:val="00694449"/>
    <w:rsid w:val="006945CA"/>
    <w:rsid w:val="006945CD"/>
    <w:rsid w:val="00694A32"/>
    <w:rsid w:val="0069512A"/>
    <w:rsid w:val="00695D78"/>
    <w:rsid w:val="00695F9E"/>
    <w:rsid w:val="00696B30"/>
    <w:rsid w:val="00696D46"/>
    <w:rsid w:val="00696EC9"/>
    <w:rsid w:val="006972A2"/>
    <w:rsid w:val="006977B2"/>
    <w:rsid w:val="00697E52"/>
    <w:rsid w:val="006A044E"/>
    <w:rsid w:val="006A050F"/>
    <w:rsid w:val="006A06A4"/>
    <w:rsid w:val="006A09D3"/>
    <w:rsid w:val="006A0B17"/>
    <w:rsid w:val="006A0CA0"/>
    <w:rsid w:val="006A0F6E"/>
    <w:rsid w:val="006A185F"/>
    <w:rsid w:val="006A2332"/>
    <w:rsid w:val="006A2C84"/>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9E4"/>
    <w:rsid w:val="006B1F58"/>
    <w:rsid w:val="006B227E"/>
    <w:rsid w:val="006B280D"/>
    <w:rsid w:val="006B2B96"/>
    <w:rsid w:val="006B317A"/>
    <w:rsid w:val="006B33FB"/>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693A"/>
    <w:rsid w:val="006C7043"/>
    <w:rsid w:val="006C75BB"/>
    <w:rsid w:val="006C7A4C"/>
    <w:rsid w:val="006C7FDB"/>
    <w:rsid w:val="006D026A"/>
    <w:rsid w:val="006D02FC"/>
    <w:rsid w:val="006D0381"/>
    <w:rsid w:val="006D062B"/>
    <w:rsid w:val="006D1787"/>
    <w:rsid w:val="006D17A6"/>
    <w:rsid w:val="006D1938"/>
    <w:rsid w:val="006D1D9C"/>
    <w:rsid w:val="006D2330"/>
    <w:rsid w:val="006D2BCA"/>
    <w:rsid w:val="006D2E1C"/>
    <w:rsid w:val="006D2F8B"/>
    <w:rsid w:val="006D3B5E"/>
    <w:rsid w:val="006D482A"/>
    <w:rsid w:val="006D4D04"/>
    <w:rsid w:val="006D565B"/>
    <w:rsid w:val="006D6107"/>
    <w:rsid w:val="006D6176"/>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E6C"/>
    <w:rsid w:val="006E419D"/>
    <w:rsid w:val="006E466C"/>
    <w:rsid w:val="006E479D"/>
    <w:rsid w:val="006E4B36"/>
    <w:rsid w:val="006E4FF0"/>
    <w:rsid w:val="006E531D"/>
    <w:rsid w:val="006E64A2"/>
    <w:rsid w:val="006E6C06"/>
    <w:rsid w:val="006E7454"/>
    <w:rsid w:val="006E753F"/>
    <w:rsid w:val="006E76EE"/>
    <w:rsid w:val="006E7AFE"/>
    <w:rsid w:val="006E7C56"/>
    <w:rsid w:val="006F0C86"/>
    <w:rsid w:val="006F0E7A"/>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7FC"/>
    <w:rsid w:val="006F58BF"/>
    <w:rsid w:val="006F5DF9"/>
    <w:rsid w:val="006F5FF1"/>
    <w:rsid w:val="006F6166"/>
    <w:rsid w:val="006F6424"/>
    <w:rsid w:val="006F656E"/>
    <w:rsid w:val="006F6C05"/>
    <w:rsid w:val="006F6F5B"/>
    <w:rsid w:val="006F71E5"/>
    <w:rsid w:val="006F77CE"/>
    <w:rsid w:val="006F7929"/>
    <w:rsid w:val="006F79C0"/>
    <w:rsid w:val="006F7CC3"/>
    <w:rsid w:val="006F7F89"/>
    <w:rsid w:val="00700B24"/>
    <w:rsid w:val="00701911"/>
    <w:rsid w:val="007021D8"/>
    <w:rsid w:val="00702401"/>
    <w:rsid w:val="00702A08"/>
    <w:rsid w:val="0070385A"/>
    <w:rsid w:val="007039BD"/>
    <w:rsid w:val="00703AFF"/>
    <w:rsid w:val="0070419D"/>
    <w:rsid w:val="0070581C"/>
    <w:rsid w:val="007064CF"/>
    <w:rsid w:val="00706517"/>
    <w:rsid w:val="00706771"/>
    <w:rsid w:val="00706A47"/>
    <w:rsid w:val="00706B7C"/>
    <w:rsid w:val="0070742A"/>
    <w:rsid w:val="00707447"/>
    <w:rsid w:val="00707654"/>
    <w:rsid w:val="00710242"/>
    <w:rsid w:val="00710705"/>
    <w:rsid w:val="00710C75"/>
    <w:rsid w:val="00711003"/>
    <w:rsid w:val="00711905"/>
    <w:rsid w:val="00711B63"/>
    <w:rsid w:val="00711EB6"/>
    <w:rsid w:val="007121EF"/>
    <w:rsid w:val="007122CF"/>
    <w:rsid w:val="00712361"/>
    <w:rsid w:val="007123BC"/>
    <w:rsid w:val="00713278"/>
    <w:rsid w:val="00713EF7"/>
    <w:rsid w:val="00713FBA"/>
    <w:rsid w:val="007151CF"/>
    <w:rsid w:val="007156C6"/>
    <w:rsid w:val="007156E3"/>
    <w:rsid w:val="007158DD"/>
    <w:rsid w:val="007166AE"/>
    <w:rsid w:val="00717328"/>
    <w:rsid w:val="00720C57"/>
    <w:rsid w:val="00720E90"/>
    <w:rsid w:val="00721741"/>
    <w:rsid w:val="0072184C"/>
    <w:rsid w:val="00721EF6"/>
    <w:rsid w:val="00722340"/>
    <w:rsid w:val="007223B7"/>
    <w:rsid w:val="007228D4"/>
    <w:rsid w:val="00723679"/>
    <w:rsid w:val="00723D18"/>
    <w:rsid w:val="0072500F"/>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EDD"/>
    <w:rsid w:val="0073389C"/>
    <w:rsid w:val="00733BAF"/>
    <w:rsid w:val="00733DFB"/>
    <w:rsid w:val="0073418C"/>
    <w:rsid w:val="00734E0B"/>
    <w:rsid w:val="007352BE"/>
    <w:rsid w:val="007355D0"/>
    <w:rsid w:val="00736511"/>
    <w:rsid w:val="00736F83"/>
    <w:rsid w:val="00736FD4"/>
    <w:rsid w:val="00737589"/>
    <w:rsid w:val="00737592"/>
    <w:rsid w:val="00737A7E"/>
    <w:rsid w:val="00737DD2"/>
    <w:rsid w:val="007403EA"/>
    <w:rsid w:val="0074051A"/>
    <w:rsid w:val="00740565"/>
    <w:rsid w:val="0074076F"/>
    <w:rsid w:val="0074082C"/>
    <w:rsid w:val="00740B7A"/>
    <w:rsid w:val="0074146A"/>
    <w:rsid w:val="00741583"/>
    <w:rsid w:val="00742256"/>
    <w:rsid w:val="00742CF3"/>
    <w:rsid w:val="00743316"/>
    <w:rsid w:val="00743C38"/>
    <w:rsid w:val="00744070"/>
    <w:rsid w:val="007440D5"/>
    <w:rsid w:val="00744155"/>
    <w:rsid w:val="0074460B"/>
    <w:rsid w:val="007447EB"/>
    <w:rsid w:val="007448DF"/>
    <w:rsid w:val="00744E05"/>
    <w:rsid w:val="00745F4B"/>
    <w:rsid w:val="007461FA"/>
    <w:rsid w:val="007466F9"/>
    <w:rsid w:val="00746F0F"/>
    <w:rsid w:val="00747E72"/>
    <w:rsid w:val="00747F97"/>
    <w:rsid w:val="007502CA"/>
    <w:rsid w:val="0075033C"/>
    <w:rsid w:val="00750341"/>
    <w:rsid w:val="00750EA4"/>
    <w:rsid w:val="007511F8"/>
    <w:rsid w:val="0075137F"/>
    <w:rsid w:val="00751C91"/>
    <w:rsid w:val="00752289"/>
    <w:rsid w:val="00752BD0"/>
    <w:rsid w:val="00752E41"/>
    <w:rsid w:val="00753A70"/>
    <w:rsid w:val="00753B05"/>
    <w:rsid w:val="00753F0D"/>
    <w:rsid w:val="00754599"/>
    <w:rsid w:val="0075469C"/>
    <w:rsid w:val="00754903"/>
    <w:rsid w:val="00754FE6"/>
    <w:rsid w:val="00755063"/>
    <w:rsid w:val="007556CE"/>
    <w:rsid w:val="00755CCA"/>
    <w:rsid w:val="0075678A"/>
    <w:rsid w:val="007578C5"/>
    <w:rsid w:val="00757F37"/>
    <w:rsid w:val="0076012A"/>
    <w:rsid w:val="00760222"/>
    <w:rsid w:val="0076110D"/>
    <w:rsid w:val="0076115B"/>
    <w:rsid w:val="00761383"/>
    <w:rsid w:val="00761C4C"/>
    <w:rsid w:val="00761F07"/>
    <w:rsid w:val="00762353"/>
    <w:rsid w:val="00762C5E"/>
    <w:rsid w:val="00762DB4"/>
    <w:rsid w:val="0076410A"/>
    <w:rsid w:val="007641A6"/>
    <w:rsid w:val="00764B78"/>
    <w:rsid w:val="00764B9A"/>
    <w:rsid w:val="00765B0C"/>
    <w:rsid w:val="00765BFD"/>
    <w:rsid w:val="00766068"/>
    <w:rsid w:val="00767576"/>
    <w:rsid w:val="00767B44"/>
    <w:rsid w:val="00767D9D"/>
    <w:rsid w:val="00770133"/>
    <w:rsid w:val="0077136E"/>
    <w:rsid w:val="007714AD"/>
    <w:rsid w:val="007714EE"/>
    <w:rsid w:val="0077163E"/>
    <w:rsid w:val="00771817"/>
    <w:rsid w:val="00771D73"/>
    <w:rsid w:val="00772344"/>
    <w:rsid w:val="007725CE"/>
    <w:rsid w:val="00772F95"/>
    <w:rsid w:val="007738BC"/>
    <w:rsid w:val="00773E5D"/>
    <w:rsid w:val="0077462E"/>
    <w:rsid w:val="00775636"/>
    <w:rsid w:val="00775CFE"/>
    <w:rsid w:val="007763FE"/>
    <w:rsid w:val="007765C4"/>
    <w:rsid w:val="00776697"/>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597"/>
    <w:rsid w:val="00797CA5"/>
    <w:rsid w:val="007A0459"/>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14FA"/>
    <w:rsid w:val="007B1C86"/>
    <w:rsid w:val="007B2216"/>
    <w:rsid w:val="007B2419"/>
    <w:rsid w:val="007B29C4"/>
    <w:rsid w:val="007B3007"/>
    <w:rsid w:val="007B32CB"/>
    <w:rsid w:val="007B3C6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80"/>
    <w:rsid w:val="007C245A"/>
    <w:rsid w:val="007C2AED"/>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80B"/>
    <w:rsid w:val="007D4E7A"/>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CD7"/>
    <w:rsid w:val="007E1EA9"/>
    <w:rsid w:val="007E216F"/>
    <w:rsid w:val="007E243E"/>
    <w:rsid w:val="007E247B"/>
    <w:rsid w:val="007E2E5E"/>
    <w:rsid w:val="007E3782"/>
    <w:rsid w:val="007E37BB"/>
    <w:rsid w:val="007E3869"/>
    <w:rsid w:val="007E436B"/>
    <w:rsid w:val="007E5D8D"/>
    <w:rsid w:val="007E6877"/>
    <w:rsid w:val="007E7D6C"/>
    <w:rsid w:val="007F00D1"/>
    <w:rsid w:val="007F01C4"/>
    <w:rsid w:val="007F11EE"/>
    <w:rsid w:val="007F133F"/>
    <w:rsid w:val="007F17A2"/>
    <w:rsid w:val="007F24A3"/>
    <w:rsid w:val="007F2BF8"/>
    <w:rsid w:val="007F3A23"/>
    <w:rsid w:val="007F3C02"/>
    <w:rsid w:val="007F3D71"/>
    <w:rsid w:val="007F4089"/>
    <w:rsid w:val="007F429B"/>
    <w:rsid w:val="007F4E20"/>
    <w:rsid w:val="007F4EB6"/>
    <w:rsid w:val="007F4F78"/>
    <w:rsid w:val="007F52F7"/>
    <w:rsid w:val="007F558C"/>
    <w:rsid w:val="007F60A4"/>
    <w:rsid w:val="007F6594"/>
    <w:rsid w:val="007F66C3"/>
    <w:rsid w:val="007F6E8C"/>
    <w:rsid w:val="007F7219"/>
    <w:rsid w:val="007F77C1"/>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FD0"/>
    <w:rsid w:val="00807BB1"/>
    <w:rsid w:val="00810201"/>
    <w:rsid w:val="00810AC0"/>
    <w:rsid w:val="00811FC2"/>
    <w:rsid w:val="008121D0"/>
    <w:rsid w:val="00812984"/>
    <w:rsid w:val="00812B59"/>
    <w:rsid w:val="00813C9C"/>
    <w:rsid w:val="0081409F"/>
    <w:rsid w:val="00814670"/>
    <w:rsid w:val="0081492E"/>
    <w:rsid w:val="00814B1D"/>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ED6"/>
    <w:rsid w:val="00832FAC"/>
    <w:rsid w:val="00833A5F"/>
    <w:rsid w:val="00833C33"/>
    <w:rsid w:val="008350B5"/>
    <w:rsid w:val="0083514B"/>
    <w:rsid w:val="00836462"/>
    <w:rsid w:val="00836835"/>
    <w:rsid w:val="008368CE"/>
    <w:rsid w:val="00836B04"/>
    <w:rsid w:val="00837135"/>
    <w:rsid w:val="0083730A"/>
    <w:rsid w:val="00837FA0"/>
    <w:rsid w:val="008400AB"/>
    <w:rsid w:val="008404E8"/>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621D"/>
    <w:rsid w:val="00846426"/>
    <w:rsid w:val="00846844"/>
    <w:rsid w:val="00847181"/>
    <w:rsid w:val="00847CA7"/>
    <w:rsid w:val="00847D0D"/>
    <w:rsid w:val="00847D5C"/>
    <w:rsid w:val="008502C7"/>
    <w:rsid w:val="008503A8"/>
    <w:rsid w:val="00850EDD"/>
    <w:rsid w:val="00850FA2"/>
    <w:rsid w:val="008510AB"/>
    <w:rsid w:val="00851E5C"/>
    <w:rsid w:val="00852922"/>
    <w:rsid w:val="00853898"/>
    <w:rsid w:val="008545F0"/>
    <w:rsid w:val="00854B03"/>
    <w:rsid w:val="00855DDD"/>
    <w:rsid w:val="00855FBF"/>
    <w:rsid w:val="0085627A"/>
    <w:rsid w:val="0085688E"/>
    <w:rsid w:val="00856B36"/>
    <w:rsid w:val="00856E82"/>
    <w:rsid w:val="00857029"/>
    <w:rsid w:val="0085763C"/>
    <w:rsid w:val="00857ADC"/>
    <w:rsid w:val="00860775"/>
    <w:rsid w:val="008609DD"/>
    <w:rsid w:val="00860B07"/>
    <w:rsid w:val="00861061"/>
    <w:rsid w:val="008611DB"/>
    <w:rsid w:val="0086126D"/>
    <w:rsid w:val="00861D37"/>
    <w:rsid w:val="00862116"/>
    <w:rsid w:val="008624EB"/>
    <w:rsid w:val="00863D7C"/>
    <w:rsid w:val="00864433"/>
    <w:rsid w:val="008646BC"/>
    <w:rsid w:val="00864DCA"/>
    <w:rsid w:val="00865414"/>
    <w:rsid w:val="00865602"/>
    <w:rsid w:val="0086577C"/>
    <w:rsid w:val="0086688B"/>
    <w:rsid w:val="00866C54"/>
    <w:rsid w:val="00866E63"/>
    <w:rsid w:val="00867253"/>
    <w:rsid w:val="00867D1D"/>
    <w:rsid w:val="00867FF7"/>
    <w:rsid w:val="0087003B"/>
    <w:rsid w:val="00871F71"/>
    <w:rsid w:val="00872271"/>
    <w:rsid w:val="008724A1"/>
    <w:rsid w:val="00872B41"/>
    <w:rsid w:val="00872BB8"/>
    <w:rsid w:val="0087345A"/>
    <w:rsid w:val="0087432D"/>
    <w:rsid w:val="00874529"/>
    <w:rsid w:val="00874BD7"/>
    <w:rsid w:val="00874D3F"/>
    <w:rsid w:val="00875348"/>
    <w:rsid w:val="008753C6"/>
    <w:rsid w:val="00875421"/>
    <w:rsid w:val="00875A6F"/>
    <w:rsid w:val="00875B8E"/>
    <w:rsid w:val="00875E04"/>
    <w:rsid w:val="00875E6E"/>
    <w:rsid w:val="00876669"/>
    <w:rsid w:val="00876C4A"/>
    <w:rsid w:val="00877020"/>
    <w:rsid w:val="00877323"/>
    <w:rsid w:val="00877685"/>
    <w:rsid w:val="00877A6D"/>
    <w:rsid w:val="00877ACC"/>
    <w:rsid w:val="00877B59"/>
    <w:rsid w:val="00880045"/>
    <w:rsid w:val="008813EE"/>
    <w:rsid w:val="008821C9"/>
    <w:rsid w:val="00882DE8"/>
    <w:rsid w:val="008831F4"/>
    <w:rsid w:val="008832B5"/>
    <w:rsid w:val="0088392D"/>
    <w:rsid w:val="00883C93"/>
    <w:rsid w:val="00884F3E"/>
    <w:rsid w:val="00885064"/>
    <w:rsid w:val="00886D5D"/>
    <w:rsid w:val="008870BC"/>
    <w:rsid w:val="008879F8"/>
    <w:rsid w:val="0089027E"/>
    <w:rsid w:val="008905FD"/>
    <w:rsid w:val="008915B6"/>
    <w:rsid w:val="00891AE5"/>
    <w:rsid w:val="00891EB7"/>
    <w:rsid w:val="0089237A"/>
    <w:rsid w:val="00892B23"/>
    <w:rsid w:val="00892D55"/>
    <w:rsid w:val="00892F5D"/>
    <w:rsid w:val="0089343C"/>
    <w:rsid w:val="00893531"/>
    <w:rsid w:val="0089425F"/>
    <w:rsid w:val="00894819"/>
    <w:rsid w:val="00894A29"/>
    <w:rsid w:val="00894D05"/>
    <w:rsid w:val="00895CB0"/>
    <w:rsid w:val="00895EFD"/>
    <w:rsid w:val="00896742"/>
    <w:rsid w:val="00896953"/>
    <w:rsid w:val="008A09EC"/>
    <w:rsid w:val="008A0B25"/>
    <w:rsid w:val="008A0C3A"/>
    <w:rsid w:val="008A1A13"/>
    <w:rsid w:val="008A213D"/>
    <w:rsid w:val="008A2C57"/>
    <w:rsid w:val="008A2F9E"/>
    <w:rsid w:val="008A49CF"/>
    <w:rsid w:val="008A522F"/>
    <w:rsid w:val="008A5331"/>
    <w:rsid w:val="008A54A2"/>
    <w:rsid w:val="008A576C"/>
    <w:rsid w:val="008A6289"/>
    <w:rsid w:val="008A62E7"/>
    <w:rsid w:val="008A63FB"/>
    <w:rsid w:val="008A682E"/>
    <w:rsid w:val="008A69E2"/>
    <w:rsid w:val="008A6E87"/>
    <w:rsid w:val="008A71B2"/>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67B6"/>
    <w:rsid w:val="008B72B7"/>
    <w:rsid w:val="008B74E2"/>
    <w:rsid w:val="008B797A"/>
    <w:rsid w:val="008C07F7"/>
    <w:rsid w:val="008C0C22"/>
    <w:rsid w:val="008C10EA"/>
    <w:rsid w:val="008C22B3"/>
    <w:rsid w:val="008C23B4"/>
    <w:rsid w:val="008C2456"/>
    <w:rsid w:val="008C28F5"/>
    <w:rsid w:val="008C290B"/>
    <w:rsid w:val="008C2938"/>
    <w:rsid w:val="008C3017"/>
    <w:rsid w:val="008C3256"/>
    <w:rsid w:val="008C35E7"/>
    <w:rsid w:val="008C3B3D"/>
    <w:rsid w:val="008C3FA4"/>
    <w:rsid w:val="008C4194"/>
    <w:rsid w:val="008C4814"/>
    <w:rsid w:val="008C4B84"/>
    <w:rsid w:val="008C55A0"/>
    <w:rsid w:val="008C57D2"/>
    <w:rsid w:val="008C5EDC"/>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EDD"/>
    <w:rsid w:val="008E1016"/>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300"/>
    <w:rsid w:val="008E7432"/>
    <w:rsid w:val="008E7ED1"/>
    <w:rsid w:val="008F00FE"/>
    <w:rsid w:val="008F0217"/>
    <w:rsid w:val="008F0BE9"/>
    <w:rsid w:val="008F0DFC"/>
    <w:rsid w:val="008F11D8"/>
    <w:rsid w:val="008F126A"/>
    <w:rsid w:val="008F1923"/>
    <w:rsid w:val="008F19C3"/>
    <w:rsid w:val="008F1E1B"/>
    <w:rsid w:val="008F2496"/>
    <w:rsid w:val="008F261A"/>
    <w:rsid w:val="008F2861"/>
    <w:rsid w:val="008F2958"/>
    <w:rsid w:val="008F2E18"/>
    <w:rsid w:val="008F34DC"/>
    <w:rsid w:val="008F3850"/>
    <w:rsid w:val="008F3E50"/>
    <w:rsid w:val="008F4188"/>
    <w:rsid w:val="008F4189"/>
    <w:rsid w:val="008F4C12"/>
    <w:rsid w:val="008F4F7B"/>
    <w:rsid w:val="008F5611"/>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671"/>
    <w:rsid w:val="00906DC5"/>
    <w:rsid w:val="00907043"/>
    <w:rsid w:val="009072D1"/>
    <w:rsid w:val="009074B7"/>
    <w:rsid w:val="00907754"/>
    <w:rsid w:val="00910594"/>
    <w:rsid w:val="0091097D"/>
    <w:rsid w:val="009111A2"/>
    <w:rsid w:val="009112EB"/>
    <w:rsid w:val="00911FE1"/>
    <w:rsid w:val="00912C17"/>
    <w:rsid w:val="00912E85"/>
    <w:rsid w:val="00912ECF"/>
    <w:rsid w:val="009134A0"/>
    <w:rsid w:val="009135B9"/>
    <w:rsid w:val="00913C8C"/>
    <w:rsid w:val="0091408D"/>
    <w:rsid w:val="0091454A"/>
    <w:rsid w:val="00914736"/>
    <w:rsid w:val="00914914"/>
    <w:rsid w:val="009151AC"/>
    <w:rsid w:val="00916A95"/>
    <w:rsid w:val="00916FD1"/>
    <w:rsid w:val="00917C09"/>
    <w:rsid w:val="00917EFE"/>
    <w:rsid w:val="00917F03"/>
    <w:rsid w:val="00917F38"/>
    <w:rsid w:val="00917FB8"/>
    <w:rsid w:val="00920ECA"/>
    <w:rsid w:val="00920FE8"/>
    <w:rsid w:val="00921CF7"/>
    <w:rsid w:val="009222A7"/>
    <w:rsid w:val="00922A0E"/>
    <w:rsid w:val="009230C3"/>
    <w:rsid w:val="009234C3"/>
    <w:rsid w:val="00923BC1"/>
    <w:rsid w:val="00924461"/>
    <w:rsid w:val="00924489"/>
    <w:rsid w:val="0092532E"/>
    <w:rsid w:val="00925731"/>
    <w:rsid w:val="009258CF"/>
    <w:rsid w:val="00925AD5"/>
    <w:rsid w:val="00927522"/>
    <w:rsid w:val="009279D6"/>
    <w:rsid w:val="00927D81"/>
    <w:rsid w:val="00927EBE"/>
    <w:rsid w:val="009300D2"/>
    <w:rsid w:val="00930AE7"/>
    <w:rsid w:val="00930D61"/>
    <w:rsid w:val="00930E6D"/>
    <w:rsid w:val="009318AB"/>
    <w:rsid w:val="00931C99"/>
    <w:rsid w:val="00931F23"/>
    <w:rsid w:val="00932C64"/>
    <w:rsid w:val="00932DA5"/>
    <w:rsid w:val="00933124"/>
    <w:rsid w:val="0093353B"/>
    <w:rsid w:val="009336CC"/>
    <w:rsid w:val="009338D8"/>
    <w:rsid w:val="00933C1D"/>
    <w:rsid w:val="00933C9A"/>
    <w:rsid w:val="00935030"/>
    <w:rsid w:val="009351C6"/>
    <w:rsid w:val="0093522F"/>
    <w:rsid w:val="009356CC"/>
    <w:rsid w:val="0093573A"/>
    <w:rsid w:val="00935A00"/>
    <w:rsid w:val="00935DC2"/>
    <w:rsid w:val="00936036"/>
    <w:rsid w:val="00936089"/>
    <w:rsid w:val="00936ABD"/>
    <w:rsid w:val="00937019"/>
    <w:rsid w:val="0093709E"/>
    <w:rsid w:val="0093742B"/>
    <w:rsid w:val="00940198"/>
    <w:rsid w:val="0094026B"/>
    <w:rsid w:val="009415FF"/>
    <w:rsid w:val="009417B0"/>
    <w:rsid w:val="00941920"/>
    <w:rsid w:val="00941A40"/>
    <w:rsid w:val="00941FC3"/>
    <w:rsid w:val="00942523"/>
    <w:rsid w:val="009429D0"/>
    <w:rsid w:val="00943069"/>
    <w:rsid w:val="009431DC"/>
    <w:rsid w:val="00943768"/>
    <w:rsid w:val="00943DD7"/>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01B"/>
    <w:rsid w:val="0095649D"/>
    <w:rsid w:val="009565FF"/>
    <w:rsid w:val="00956973"/>
    <w:rsid w:val="00956980"/>
    <w:rsid w:val="00956A88"/>
    <w:rsid w:val="00957006"/>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5627"/>
    <w:rsid w:val="009659D8"/>
    <w:rsid w:val="00965E0D"/>
    <w:rsid w:val="00965EFB"/>
    <w:rsid w:val="00966154"/>
    <w:rsid w:val="009675D0"/>
    <w:rsid w:val="00967A21"/>
    <w:rsid w:val="00967B43"/>
    <w:rsid w:val="00970F6A"/>
    <w:rsid w:val="009710B4"/>
    <w:rsid w:val="009718D5"/>
    <w:rsid w:val="009719B7"/>
    <w:rsid w:val="00971D19"/>
    <w:rsid w:val="009722F8"/>
    <w:rsid w:val="00972737"/>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465B"/>
    <w:rsid w:val="00984D7B"/>
    <w:rsid w:val="009858D3"/>
    <w:rsid w:val="00985BE6"/>
    <w:rsid w:val="00986274"/>
    <w:rsid w:val="009867C3"/>
    <w:rsid w:val="0098730C"/>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69EC"/>
    <w:rsid w:val="009974B4"/>
    <w:rsid w:val="00997944"/>
    <w:rsid w:val="00997DF4"/>
    <w:rsid w:val="009A0658"/>
    <w:rsid w:val="009A1F8B"/>
    <w:rsid w:val="009A2054"/>
    <w:rsid w:val="009A27FA"/>
    <w:rsid w:val="009A3B71"/>
    <w:rsid w:val="009A4156"/>
    <w:rsid w:val="009A420D"/>
    <w:rsid w:val="009A4965"/>
    <w:rsid w:val="009A5181"/>
    <w:rsid w:val="009A640F"/>
    <w:rsid w:val="009A70F7"/>
    <w:rsid w:val="009A7117"/>
    <w:rsid w:val="009A76D6"/>
    <w:rsid w:val="009A78AB"/>
    <w:rsid w:val="009B046B"/>
    <w:rsid w:val="009B14EA"/>
    <w:rsid w:val="009B1751"/>
    <w:rsid w:val="009B1A0C"/>
    <w:rsid w:val="009B21C5"/>
    <w:rsid w:val="009B3269"/>
    <w:rsid w:val="009B4AEF"/>
    <w:rsid w:val="009B5708"/>
    <w:rsid w:val="009B5B97"/>
    <w:rsid w:val="009B626C"/>
    <w:rsid w:val="009B6D66"/>
    <w:rsid w:val="009B73A0"/>
    <w:rsid w:val="009B73F5"/>
    <w:rsid w:val="009C0263"/>
    <w:rsid w:val="009C0886"/>
    <w:rsid w:val="009C0939"/>
    <w:rsid w:val="009C098D"/>
    <w:rsid w:val="009C14E2"/>
    <w:rsid w:val="009C340B"/>
    <w:rsid w:val="009C3F6C"/>
    <w:rsid w:val="009C414E"/>
    <w:rsid w:val="009C4906"/>
    <w:rsid w:val="009C4C06"/>
    <w:rsid w:val="009C4DB8"/>
    <w:rsid w:val="009C52B1"/>
    <w:rsid w:val="009C5EFE"/>
    <w:rsid w:val="009C63C2"/>
    <w:rsid w:val="009C68E2"/>
    <w:rsid w:val="009C6CD6"/>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963"/>
    <w:rsid w:val="009D5B72"/>
    <w:rsid w:val="009D5E56"/>
    <w:rsid w:val="009D5ED6"/>
    <w:rsid w:val="009D60EA"/>
    <w:rsid w:val="009D6587"/>
    <w:rsid w:val="009D685F"/>
    <w:rsid w:val="009D6C85"/>
    <w:rsid w:val="009D766B"/>
    <w:rsid w:val="009D7A65"/>
    <w:rsid w:val="009D7ED9"/>
    <w:rsid w:val="009D7F63"/>
    <w:rsid w:val="009E0508"/>
    <w:rsid w:val="009E0634"/>
    <w:rsid w:val="009E0B83"/>
    <w:rsid w:val="009E0BB3"/>
    <w:rsid w:val="009E0DE4"/>
    <w:rsid w:val="009E1D8F"/>
    <w:rsid w:val="009E1E21"/>
    <w:rsid w:val="009E21D5"/>
    <w:rsid w:val="009E23C2"/>
    <w:rsid w:val="009E240C"/>
    <w:rsid w:val="009E27C5"/>
    <w:rsid w:val="009E2A8B"/>
    <w:rsid w:val="009E3B3A"/>
    <w:rsid w:val="009E4096"/>
    <w:rsid w:val="009E429E"/>
    <w:rsid w:val="009E479A"/>
    <w:rsid w:val="009E4A1F"/>
    <w:rsid w:val="009E53B8"/>
    <w:rsid w:val="009E5404"/>
    <w:rsid w:val="009E5C98"/>
    <w:rsid w:val="009E6FE9"/>
    <w:rsid w:val="009F0A6A"/>
    <w:rsid w:val="009F152F"/>
    <w:rsid w:val="009F1BCA"/>
    <w:rsid w:val="009F1F82"/>
    <w:rsid w:val="009F27ED"/>
    <w:rsid w:val="009F2A5A"/>
    <w:rsid w:val="009F2CE8"/>
    <w:rsid w:val="009F2E56"/>
    <w:rsid w:val="009F30F5"/>
    <w:rsid w:val="009F31BC"/>
    <w:rsid w:val="009F3DEE"/>
    <w:rsid w:val="009F4290"/>
    <w:rsid w:val="009F4C61"/>
    <w:rsid w:val="009F4DFF"/>
    <w:rsid w:val="009F568A"/>
    <w:rsid w:val="009F56AB"/>
    <w:rsid w:val="009F57EA"/>
    <w:rsid w:val="009F5995"/>
    <w:rsid w:val="009F63A7"/>
    <w:rsid w:val="009F6725"/>
    <w:rsid w:val="009F6B75"/>
    <w:rsid w:val="009F6F4D"/>
    <w:rsid w:val="009F7210"/>
    <w:rsid w:val="009F7292"/>
    <w:rsid w:val="009F784D"/>
    <w:rsid w:val="009F78BE"/>
    <w:rsid w:val="009F79A0"/>
    <w:rsid w:val="00A00A66"/>
    <w:rsid w:val="00A00ACA"/>
    <w:rsid w:val="00A01DA7"/>
    <w:rsid w:val="00A028FD"/>
    <w:rsid w:val="00A02E8E"/>
    <w:rsid w:val="00A03989"/>
    <w:rsid w:val="00A03CB8"/>
    <w:rsid w:val="00A03D26"/>
    <w:rsid w:val="00A03EFC"/>
    <w:rsid w:val="00A0414C"/>
    <w:rsid w:val="00A04191"/>
    <w:rsid w:val="00A04279"/>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54CC"/>
    <w:rsid w:val="00A1598A"/>
    <w:rsid w:val="00A161D4"/>
    <w:rsid w:val="00A16592"/>
    <w:rsid w:val="00A16E43"/>
    <w:rsid w:val="00A1762F"/>
    <w:rsid w:val="00A1772E"/>
    <w:rsid w:val="00A17A4C"/>
    <w:rsid w:val="00A202DC"/>
    <w:rsid w:val="00A20962"/>
    <w:rsid w:val="00A211AA"/>
    <w:rsid w:val="00A212DF"/>
    <w:rsid w:val="00A21913"/>
    <w:rsid w:val="00A22270"/>
    <w:rsid w:val="00A2290C"/>
    <w:rsid w:val="00A23913"/>
    <w:rsid w:val="00A23E6D"/>
    <w:rsid w:val="00A240B9"/>
    <w:rsid w:val="00A24B3A"/>
    <w:rsid w:val="00A24C9C"/>
    <w:rsid w:val="00A24E08"/>
    <w:rsid w:val="00A2535D"/>
    <w:rsid w:val="00A25FEF"/>
    <w:rsid w:val="00A26186"/>
    <w:rsid w:val="00A269AA"/>
    <w:rsid w:val="00A2742B"/>
    <w:rsid w:val="00A27619"/>
    <w:rsid w:val="00A27620"/>
    <w:rsid w:val="00A27749"/>
    <w:rsid w:val="00A30050"/>
    <w:rsid w:val="00A30418"/>
    <w:rsid w:val="00A309B4"/>
    <w:rsid w:val="00A3150C"/>
    <w:rsid w:val="00A31A7B"/>
    <w:rsid w:val="00A326C9"/>
    <w:rsid w:val="00A327BE"/>
    <w:rsid w:val="00A3365E"/>
    <w:rsid w:val="00A3367F"/>
    <w:rsid w:val="00A33BD2"/>
    <w:rsid w:val="00A3459D"/>
    <w:rsid w:val="00A346A5"/>
    <w:rsid w:val="00A34A5C"/>
    <w:rsid w:val="00A35C94"/>
    <w:rsid w:val="00A361CB"/>
    <w:rsid w:val="00A3639D"/>
    <w:rsid w:val="00A3784E"/>
    <w:rsid w:val="00A3793A"/>
    <w:rsid w:val="00A4017F"/>
    <w:rsid w:val="00A40201"/>
    <w:rsid w:val="00A40230"/>
    <w:rsid w:val="00A408BF"/>
    <w:rsid w:val="00A411B4"/>
    <w:rsid w:val="00A41349"/>
    <w:rsid w:val="00A41DD3"/>
    <w:rsid w:val="00A42288"/>
    <w:rsid w:val="00A44425"/>
    <w:rsid w:val="00A44436"/>
    <w:rsid w:val="00A44714"/>
    <w:rsid w:val="00A449E3"/>
    <w:rsid w:val="00A44A5D"/>
    <w:rsid w:val="00A44C26"/>
    <w:rsid w:val="00A461FC"/>
    <w:rsid w:val="00A4628B"/>
    <w:rsid w:val="00A46637"/>
    <w:rsid w:val="00A46FFA"/>
    <w:rsid w:val="00A47F6A"/>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5CA"/>
    <w:rsid w:val="00A60741"/>
    <w:rsid w:val="00A608AB"/>
    <w:rsid w:val="00A60BD2"/>
    <w:rsid w:val="00A60E8A"/>
    <w:rsid w:val="00A60FAE"/>
    <w:rsid w:val="00A62935"/>
    <w:rsid w:val="00A62A29"/>
    <w:rsid w:val="00A62AD0"/>
    <w:rsid w:val="00A6328C"/>
    <w:rsid w:val="00A63392"/>
    <w:rsid w:val="00A634C8"/>
    <w:rsid w:val="00A63EA7"/>
    <w:rsid w:val="00A64620"/>
    <w:rsid w:val="00A65A71"/>
    <w:rsid w:val="00A65C8E"/>
    <w:rsid w:val="00A66361"/>
    <w:rsid w:val="00A667D8"/>
    <w:rsid w:val="00A672C4"/>
    <w:rsid w:val="00A672FF"/>
    <w:rsid w:val="00A674D1"/>
    <w:rsid w:val="00A67788"/>
    <w:rsid w:val="00A67B8D"/>
    <w:rsid w:val="00A70535"/>
    <w:rsid w:val="00A711F4"/>
    <w:rsid w:val="00A713E6"/>
    <w:rsid w:val="00A72E43"/>
    <w:rsid w:val="00A734B0"/>
    <w:rsid w:val="00A737D2"/>
    <w:rsid w:val="00A738A9"/>
    <w:rsid w:val="00A7391F"/>
    <w:rsid w:val="00A73A95"/>
    <w:rsid w:val="00A73B44"/>
    <w:rsid w:val="00A751E6"/>
    <w:rsid w:val="00A75978"/>
    <w:rsid w:val="00A75AD7"/>
    <w:rsid w:val="00A802B1"/>
    <w:rsid w:val="00A8066B"/>
    <w:rsid w:val="00A816A3"/>
    <w:rsid w:val="00A81AFE"/>
    <w:rsid w:val="00A81CF2"/>
    <w:rsid w:val="00A82239"/>
    <w:rsid w:val="00A82579"/>
    <w:rsid w:val="00A825F3"/>
    <w:rsid w:val="00A828C5"/>
    <w:rsid w:val="00A82AC0"/>
    <w:rsid w:val="00A82D53"/>
    <w:rsid w:val="00A83298"/>
    <w:rsid w:val="00A83C79"/>
    <w:rsid w:val="00A83F48"/>
    <w:rsid w:val="00A84476"/>
    <w:rsid w:val="00A845BD"/>
    <w:rsid w:val="00A84AB5"/>
    <w:rsid w:val="00A85003"/>
    <w:rsid w:val="00A854DE"/>
    <w:rsid w:val="00A856C5"/>
    <w:rsid w:val="00A85741"/>
    <w:rsid w:val="00A85F2C"/>
    <w:rsid w:val="00A86443"/>
    <w:rsid w:val="00A86F1F"/>
    <w:rsid w:val="00A87670"/>
    <w:rsid w:val="00A879BE"/>
    <w:rsid w:val="00A87AC0"/>
    <w:rsid w:val="00A9041A"/>
    <w:rsid w:val="00A9074C"/>
    <w:rsid w:val="00A90DB6"/>
    <w:rsid w:val="00A913B4"/>
    <w:rsid w:val="00A91C18"/>
    <w:rsid w:val="00A91CA5"/>
    <w:rsid w:val="00A9227A"/>
    <w:rsid w:val="00A93044"/>
    <w:rsid w:val="00A93470"/>
    <w:rsid w:val="00A93795"/>
    <w:rsid w:val="00A94FDC"/>
    <w:rsid w:val="00A9515A"/>
    <w:rsid w:val="00A952C1"/>
    <w:rsid w:val="00A9571F"/>
    <w:rsid w:val="00A9580C"/>
    <w:rsid w:val="00A95A3E"/>
    <w:rsid w:val="00A9656E"/>
    <w:rsid w:val="00A9661F"/>
    <w:rsid w:val="00A9671A"/>
    <w:rsid w:val="00A9697E"/>
    <w:rsid w:val="00A96997"/>
    <w:rsid w:val="00A96BE9"/>
    <w:rsid w:val="00A96D1C"/>
    <w:rsid w:val="00A97651"/>
    <w:rsid w:val="00AA01F0"/>
    <w:rsid w:val="00AA0981"/>
    <w:rsid w:val="00AA1060"/>
    <w:rsid w:val="00AA3C9F"/>
    <w:rsid w:val="00AA532A"/>
    <w:rsid w:val="00AA5523"/>
    <w:rsid w:val="00AA59C0"/>
    <w:rsid w:val="00AA5BCC"/>
    <w:rsid w:val="00AA5C33"/>
    <w:rsid w:val="00AA6482"/>
    <w:rsid w:val="00AA6A7C"/>
    <w:rsid w:val="00AA6E55"/>
    <w:rsid w:val="00AB0913"/>
    <w:rsid w:val="00AB0D9A"/>
    <w:rsid w:val="00AB135A"/>
    <w:rsid w:val="00AB1B6C"/>
    <w:rsid w:val="00AB1CC9"/>
    <w:rsid w:val="00AB2351"/>
    <w:rsid w:val="00AB2DF3"/>
    <w:rsid w:val="00AB3049"/>
    <w:rsid w:val="00AB3329"/>
    <w:rsid w:val="00AB3396"/>
    <w:rsid w:val="00AB3529"/>
    <w:rsid w:val="00AB39EA"/>
    <w:rsid w:val="00AB3FE2"/>
    <w:rsid w:val="00AB4B3A"/>
    <w:rsid w:val="00AB4EDA"/>
    <w:rsid w:val="00AB5A1B"/>
    <w:rsid w:val="00AB5F73"/>
    <w:rsid w:val="00AB6896"/>
    <w:rsid w:val="00AB693C"/>
    <w:rsid w:val="00AB6EC5"/>
    <w:rsid w:val="00AC0AE0"/>
    <w:rsid w:val="00AC0DDE"/>
    <w:rsid w:val="00AC0EAB"/>
    <w:rsid w:val="00AC113D"/>
    <w:rsid w:val="00AC135A"/>
    <w:rsid w:val="00AC13A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7E9"/>
    <w:rsid w:val="00AD2AB4"/>
    <w:rsid w:val="00AD2E3F"/>
    <w:rsid w:val="00AD3AB8"/>
    <w:rsid w:val="00AD3B83"/>
    <w:rsid w:val="00AD3E6A"/>
    <w:rsid w:val="00AD3E78"/>
    <w:rsid w:val="00AD41A1"/>
    <w:rsid w:val="00AD53AB"/>
    <w:rsid w:val="00AD5432"/>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AEC"/>
    <w:rsid w:val="00AE2E88"/>
    <w:rsid w:val="00AE3F87"/>
    <w:rsid w:val="00AE5044"/>
    <w:rsid w:val="00AE52E8"/>
    <w:rsid w:val="00AE5A8F"/>
    <w:rsid w:val="00AE5FAD"/>
    <w:rsid w:val="00AE7005"/>
    <w:rsid w:val="00AE7CC2"/>
    <w:rsid w:val="00AE7D12"/>
    <w:rsid w:val="00AE7DCC"/>
    <w:rsid w:val="00AF0521"/>
    <w:rsid w:val="00AF0747"/>
    <w:rsid w:val="00AF0A84"/>
    <w:rsid w:val="00AF11CC"/>
    <w:rsid w:val="00AF164C"/>
    <w:rsid w:val="00AF1FF2"/>
    <w:rsid w:val="00AF24D9"/>
    <w:rsid w:val="00AF3DAC"/>
    <w:rsid w:val="00AF40C8"/>
    <w:rsid w:val="00AF4B3F"/>
    <w:rsid w:val="00AF4E5E"/>
    <w:rsid w:val="00AF5881"/>
    <w:rsid w:val="00AF635C"/>
    <w:rsid w:val="00AF66F8"/>
    <w:rsid w:val="00AF6F35"/>
    <w:rsid w:val="00AF7279"/>
    <w:rsid w:val="00AF77DB"/>
    <w:rsid w:val="00B00D5D"/>
    <w:rsid w:val="00B00E0D"/>
    <w:rsid w:val="00B0190C"/>
    <w:rsid w:val="00B024C5"/>
    <w:rsid w:val="00B02AF6"/>
    <w:rsid w:val="00B02F35"/>
    <w:rsid w:val="00B03535"/>
    <w:rsid w:val="00B037E1"/>
    <w:rsid w:val="00B04438"/>
    <w:rsid w:val="00B044F5"/>
    <w:rsid w:val="00B04BC5"/>
    <w:rsid w:val="00B05A18"/>
    <w:rsid w:val="00B067E1"/>
    <w:rsid w:val="00B07713"/>
    <w:rsid w:val="00B1000B"/>
    <w:rsid w:val="00B10150"/>
    <w:rsid w:val="00B10CAF"/>
    <w:rsid w:val="00B112E5"/>
    <w:rsid w:val="00B1153F"/>
    <w:rsid w:val="00B11D33"/>
    <w:rsid w:val="00B12249"/>
    <w:rsid w:val="00B12976"/>
    <w:rsid w:val="00B129BA"/>
    <w:rsid w:val="00B12BFA"/>
    <w:rsid w:val="00B12BFB"/>
    <w:rsid w:val="00B12C89"/>
    <w:rsid w:val="00B12D7E"/>
    <w:rsid w:val="00B12E52"/>
    <w:rsid w:val="00B1319C"/>
    <w:rsid w:val="00B13755"/>
    <w:rsid w:val="00B13C61"/>
    <w:rsid w:val="00B13C9A"/>
    <w:rsid w:val="00B14FDB"/>
    <w:rsid w:val="00B1502F"/>
    <w:rsid w:val="00B15F58"/>
    <w:rsid w:val="00B16067"/>
    <w:rsid w:val="00B1667C"/>
    <w:rsid w:val="00B17102"/>
    <w:rsid w:val="00B17D1C"/>
    <w:rsid w:val="00B20289"/>
    <w:rsid w:val="00B2067D"/>
    <w:rsid w:val="00B20754"/>
    <w:rsid w:val="00B20785"/>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52D"/>
    <w:rsid w:val="00B24827"/>
    <w:rsid w:val="00B25894"/>
    <w:rsid w:val="00B26337"/>
    <w:rsid w:val="00B26AB7"/>
    <w:rsid w:val="00B26B5C"/>
    <w:rsid w:val="00B26D11"/>
    <w:rsid w:val="00B270D6"/>
    <w:rsid w:val="00B27108"/>
    <w:rsid w:val="00B275B2"/>
    <w:rsid w:val="00B30659"/>
    <w:rsid w:val="00B3087A"/>
    <w:rsid w:val="00B3113C"/>
    <w:rsid w:val="00B318C6"/>
    <w:rsid w:val="00B32509"/>
    <w:rsid w:val="00B33312"/>
    <w:rsid w:val="00B33892"/>
    <w:rsid w:val="00B344E8"/>
    <w:rsid w:val="00B351B9"/>
    <w:rsid w:val="00B35408"/>
    <w:rsid w:val="00B3675D"/>
    <w:rsid w:val="00B36B06"/>
    <w:rsid w:val="00B3797D"/>
    <w:rsid w:val="00B37F6D"/>
    <w:rsid w:val="00B40210"/>
    <w:rsid w:val="00B4244B"/>
    <w:rsid w:val="00B42CEB"/>
    <w:rsid w:val="00B43943"/>
    <w:rsid w:val="00B43CC5"/>
    <w:rsid w:val="00B4406D"/>
    <w:rsid w:val="00B445BA"/>
    <w:rsid w:val="00B449FC"/>
    <w:rsid w:val="00B44AFF"/>
    <w:rsid w:val="00B461DD"/>
    <w:rsid w:val="00B475C9"/>
    <w:rsid w:val="00B50230"/>
    <w:rsid w:val="00B50275"/>
    <w:rsid w:val="00B50459"/>
    <w:rsid w:val="00B50E09"/>
    <w:rsid w:val="00B514D1"/>
    <w:rsid w:val="00B51E89"/>
    <w:rsid w:val="00B525C0"/>
    <w:rsid w:val="00B525F3"/>
    <w:rsid w:val="00B52BB0"/>
    <w:rsid w:val="00B52C8A"/>
    <w:rsid w:val="00B53445"/>
    <w:rsid w:val="00B536C0"/>
    <w:rsid w:val="00B54364"/>
    <w:rsid w:val="00B5584A"/>
    <w:rsid w:val="00B56136"/>
    <w:rsid w:val="00B564A1"/>
    <w:rsid w:val="00B566B0"/>
    <w:rsid w:val="00B56763"/>
    <w:rsid w:val="00B56D6B"/>
    <w:rsid w:val="00B573C4"/>
    <w:rsid w:val="00B57471"/>
    <w:rsid w:val="00B57F52"/>
    <w:rsid w:val="00B602F5"/>
    <w:rsid w:val="00B60C55"/>
    <w:rsid w:val="00B60D5F"/>
    <w:rsid w:val="00B60FBA"/>
    <w:rsid w:val="00B616BA"/>
    <w:rsid w:val="00B61865"/>
    <w:rsid w:val="00B61902"/>
    <w:rsid w:val="00B62003"/>
    <w:rsid w:val="00B6248F"/>
    <w:rsid w:val="00B62895"/>
    <w:rsid w:val="00B64838"/>
    <w:rsid w:val="00B64E8A"/>
    <w:rsid w:val="00B6511E"/>
    <w:rsid w:val="00B6538B"/>
    <w:rsid w:val="00B659E3"/>
    <w:rsid w:val="00B66B8D"/>
    <w:rsid w:val="00B66C6C"/>
    <w:rsid w:val="00B670CC"/>
    <w:rsid w:val="00B67265"/>
    <w:rsid w:val="00B67818"/>
    <w:rsid w:val="00B67A31"/>
    <w:rsid w:val="00B67E15"/>
    <w:rsid w:val="00B67E94"/>
    <w:rsid w:val="00B703A8"/>
    <w:rsid w:val="00B70613"/>
    <w:rsid w:val="00B7214D"/>
    <w:rsid w:val="00B72556"/>
    <w:rsid w:val="00B72CD0"/>
    <w:rsid w:val="00B73527"/>
    <w:rsid w:val="00B73F1D"/>
    <w:rsid w:val="00B73F34"/>
    <w:rsid w:val="00B74721"/>
    <w:rsid w:val="00B74801"/>
    <w:rsid w:val="00B74A96"/>
    <w:rsid w:val="00B74D91"/>
    <w:rsid w:val="00B74ED3"/>
    <w:rsid w:val="00B7605C"/>
    <w:rsid w:val="00B763D2"/>
    <w:rsid w:val="00B77BC5"/>
    <w:rsid w:val="00B77EFE"/>
    <w:rsid w:val="00B8070C"/>
    <w:rsid w:val="00B81C59"/>
    <w:rsid w:val="00B82168"/>
    <w:rsid w:val="00B82292"/>
    <w:rsid w:val="00B82961"/>
    <w:rsid w:val="00B83300"/>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560"/>
    <w:rsid w:val="00BA2420"/>
    <w:rsid w:val="00BA25DE"/>
    <w:rsid w:val="00BA2CE2"/>
    <w:rsid w:val="00BA2F4B"/>
    <w:rsid w:val="00BA3237"/>
    <w:rsid w:val="00BA3ECA"/>
    <w:rsid w:val="00BA4127"/>
    <w:rsid w:val="00BA496C"/>
    <w:rsid w:val="00BA5248"/>
    <w:rsid w:val="00BA629D"/>
    <w:rsid w:val="00BA6A26"/>
    <w:rsid w:val="00BA6F4B"/>
    <w:rsid w:val="00BA6F5D"/>
    <w:rsid w:val="00BA707E"/>
    <w:rsid w:val="00BA72A4"/>
    <w:rsid w:val="00BA7A9E"/>
    <w:rsid w:val="00BB0706"/>
    <w:rsid w:val="00BB0E89"/>
    <w:rsid w:val="00BB0EBF"/>
    <w:rsid w:val="00BB0F8B"/>
    <w:rsid w:val="00BB1F0F"/>
    <w:rsid w:val="00BB28C5"/>
    <w:rsid w:val="00BB2B77"/>
    <w:rsid w:val="00BB3322"/>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BE5"/>
    <w:rsid w:val="00BC7E17"/>
    <w:rsid w:val="00BD02F9"/>
    <w:rsid w:val="00BD1235"/>
    <w:rsid w:val="00BD1265"/>
    <w:rsid w:val="00BD1430"/>
    <w:rsid w:val="00BD1932"/>
    <w:rsid w:val="00BD1D5F"/>
    <w:rsid w:val="00BD3971"/>
    <w:rsid w:val="00BD4993"/>
    <w:rsid w:val="00BD5881"/>
    <w:rsid w:val="00BD637D"/>
    <w:rsid w:val="00BD66E3"/>
    <w:rsid w:val="00BD7124"/>
    <w:rsid w:val="00BD734F"/>
    <w:rsid w:val="00BD7B7D"/>
    <w:rsid w:val="00BD7F13"/>
    <w:rsid w:val="00BE073C"/>
    <w:rsid w:val="00BE087B"/>
    <w:rsid w:val="00BE0B38"/>
    <w:rsid w:val="00BE13C0"/>
    <w:rsid w:val="00BE1988"/>
    <w:rsid w:val="00BE328B"/>
    <w:rsid w:val="00BE3E5B"/>
    <w:rsid w:val="00BE3F15"/>
    <w:rsid w:val="00BE4037"/>
    <w:rsid w:val="00BE4A87"/>
    <w:rsid w:val="00BE4E2B"/>
    <w:rsid w:val="00BE4EB2"/>
    <w:rsid w:val="00BE5476"/>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D7B"/>
    <w:rsid w:val="00BF2DE7"/>
    <w:rsid w:val="00BF2FEC"/>
    <w:rsid w:val="00BF325C"/>
    <w:rsid w:val="00BF38BA"/>
    <w:rsid w:val="00BF3FAD"/>
    <w:rsid w:val="00BF4149"/>
    <w:rsid w:val="00BF4401"/>
    <w:rsid w:val="00BF4605"/>
    <w:rsid w:val="00BF5909"/>
    <w:rsid w:val="00BF632D"/>
    <w:rsid w:val="00BF6CBB"/>
    <w:rsid w:val="00BF70BA"/>
    <w:rsid w:val="00BF70C7"/>
    <w:rsid w:val="00BF74B6"/>
    <w:rsid w:val="00BF7859"/>
    <w:rsid w:val="00BF7A74"/>
    <w:rsid w:val="00C0124D"/>
    <w:rsid w:val="00C01C08"/>
    <w:rsid w:val="00C0210A"/>
    <w:rsid w:val="00C0260C"/>
    <w:rsid w:val="00C02934"/>
    <w:rsid w:val="00C02B42"/>
    <w:rsid w:val="00C03150"/>
    <w:rsid w:val="00C03358"/>
    <w:rsid w:val="00C03581"/>
    <w:rsid w:val="00C040B1"/>
    <w:rsid w:val="00C04422"/>
    <w:rsid w:val="00C047D6"/>
    <w:rsid w:val="00C04FC2"/>
    <w:rsid w:val="00C0528B"/>
    <w:rsid w:val="00C05618"/>
    <w:rsid w:val="00C059AD"/>
    <w:rsid w:val="00C05CC7"/>
    <w:rsid w:val="00C05F87"/>
    <w:rsid w:val="00C064D9"/>
    <w:rsid w:val="00C0665C"/>
    <w:rsid w:val="00C072E9"/>
    <w:rsid w:val="00C0773C"/>
    <w:rsid w:val="00C07985"/>
    <w:rsid w:val="00C1077C"/>
    <w:rsid w:val="00C10B76"/>
    <w:rsid w:val="00C10F37"/>
    <w:rsid w:val="00C10F92"/>
    <w:rsid w:val="00C113A9"/>
    <w:rsid w:val="00C1294D"/>
    <w:rsid w:val="00C12A2D"/>
    <w:rsid w:val="00C14013"/>
    <w:rsid w:val="00C141AA"/>
    <w:rsid w:val="00C14497"/>
    <w:rsid w:val="00C148B0"/>
    <w:rsid w:val="00C14A75"/>
    <w:rsid w:val="00C14C9D"/>
    <w:rsid w:val="00C15591"/>
    <w:rsid w:val="00C15DDE"/>
    <w:rsid w:val="00C16B1B"/>
    <w:rsid w:val="00C16DA0"/>
    <w:rsid w:val="00C16E56"/>
    <w:rsid w:val="00C16F04"/>
    <w:rsid w:val="00C17135"/>
    <w:rsid w:val="00C175A1"/>
    <w:rsid w:val="00C17A35"/>
    <w:rsid w:val="00C17C54"/>
    <w:rsid w:val="00C17CAE"/>
    <w:rsid w:val="00C204A7"/>
    <w:rsid w:val="00C20764"/>
    <w:rsid w:val="00C20B7C"/>
    <w:rsid w:val="00C21245"/>
    <w:rsid w:val="00C21732"/>
    <w:rsid w:val="00C217F9"/>
    <w:rsid w:val="00C2182F"/>
    <w:rsid w:val="00C21C65"/>
    <w:rsid w:val="00C228F8"/>
    <w:rsid w:val="00C23C37"/>
    <w:rsid w:val="00C2412C"/>
    <w:rsid w:val="00C256BE"/>
    <w:rsid w:val="00C2599E"/>
    <w:rsid w:val="00C2640A"/>
    <w:rsid w:val="00C265FA"/>
    <w:rsid w:val="00C26AFF"/>
    <w:rsid w:val="00C270B2"/>
    <w:rsid w:val="00C276BE"/>
    <w:rsid w:val="00C2776E"/>
    <w:rsid w:val="00C27BA9"/>
    <w:rsid w:val="00C305A5"/>
    <w:rsid w:val="00C30B50"/>
    <w:rsid w:val="00C31C08"/>
    <w:rsid w:val="00C31FD2"/>
    <w:rsid w:val="00C327E3"/>
    <w:rsid w:val="00C32CA4"/>
    <w:rsid w:val="00C33174"/>
    <w:rsid w:val="00C33D17"/>
    <w:rsid w:val="00C33D1F"/>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954"/>
    <w:rsid w:val="00C40AD6"/>
    <w:rsid w:val="00C40D0B"/>
    <w:rsid w:val="00C41654"/>
    <w:rsid w:val="00C41823"/>
    <w:rsid w:val="00C41F25"/>
    <w:rsid w:val="00C42B90"/>
    <w:rsid w:val="00C42D08"/>
    <w:rsid w:val="00C4343D"/>
    <w:rsid w:val="00C43500"/>
    <w:rsid w:val="00C444B3"/>
    <w:rsid w:val="00C445B3"/>
    <w:rsid w:val="00C4496F"/>
    <w:rsid w:val="00C4557E"/>
    <w:rsid w:val="00C45668"/>
    <w:rsid w:val="00C46405"/>
    <w:rsid w:val="00C46EA8"/>
    <w:rsid w:val="00C46F4D"/>
    <w:rsid w:val="00C47255"/>
    <w:rsid w:val="00C477FA"/>
    <w:rsid w:val="00C47D9E"/>
    <w:rsid w:val="00C50230"/>
    <w:rsid w:val="00C51B26"/>
    <w:rsid w:val="00C5254C"/>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6030F"/>
    <w:rsid w:val="00C6039F"/>
    <w:rsid w:val="00C6051A"/>
    <w:rsid w:val="00C606E2"/>
    <w:rsid w:val="00C6072B"/>
    <w:rsid w:val="00C60815"/>
    <w:rsid w:val="00C60CFD"/>
    <w:rsid w:val="00C61611"/>
    <w:rsid w:val="00C618D5"/>
    <w:rsid w:val="00C61F50"/>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1ABE"/>
    <w:rsid w:val="00C826AF"/>
    <w:rsid w:val="00C833E6"/>
    <w:rsid w:val="00C8399F"/>
    <w:rsid w:val="00C84649"/>
    <w:rsid w:val="00C8486A"/>
    <w:rsid w:val="00C84AD8"/>
    <w:rsid w:val="00C84D97"/>
    <w:rsid w:val="00C853A5"/>
    <w:rsid w:val="00C855B1"/>
    <w:rsid w:val="00C8683A"/>
    <w:rsid w:val="00C8717F"/>
    <w:rsid w:val="00C87446"/>
    <w:rsid w:val="00C87533"/>
    <w:rsid w:val="00C878BC"/>
    <w:rsid w:val="00C901B0"/>
    <w:rsid w:val="00C9022F"/>
    <w:rsid w:val="00C903D1"/>
    <w:rsid w:val="00C907D0"/>
    <w:rsid w:val="00C90EF8"/>
    <w:rsid w:val="00C91095"/>
    <w:rsid w:val="00C9151E"/>
    <w:rsid w:val="00C9178C"/>
    <w:rsid w:val="00C92A1F"/>
    <w:rsid w:val="00C92BE6"/>
    <w:rsid w:val="00C9370F"/>
    <w:rsid w:val="00C93A9F"/>
    <w:rsid w:val="00C94748"/>
    <w:rsid w:val="00C95B37"/>
    <w:rsid w:val="00C9625B"/>
    <w:rsid w:val="00C96792"/>
    <w:rsid w:val="00C976C1"/>
    <w:rsid w:val="00C97A0D"/>
    <w:rsid w:val="00CA01E2"/>
    <w:rsid w:val="00CA0961"/>
    <w:rsid w:val="00CA1332"/>
    <w:rsid w:val="00CA16B2"/>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A29"/>
    <w:rsid w:val="00CA742A"/>
    <w:rsid w:val="00CA7FCE"/>
    <w:rsid w:val="00CB0293"/>
    <w:rsid w:val="00CB05C2"/>
    <w:rsid w:val="00CB13FD"/>
    <w:rsid w:val="00CB1C8A"/>
    <w:rsid w:val="00CB21B9"/>
    <w:rsid w:val="00CB28CF"/>
    <w:rsid w:val="00CB2A99"/>
    <w:rsid w:val="00CB40D6"/>
    <w:rsid w:val="00CB4603"/>
    <w:rsid w:val="00CB491A"/>
    <w:rsid w:val="00CB4D82"/>
    <w:rsid w:val="00CB59CC"/>
    <w:rsid w:val="00CB5B29"/>
    <w:rsid w:val="00CB667C"/>
    <w:rsid w:val="00CB6BB6"/>
    <w:rsid w:val="00CB6E7B"/>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2357"/>
    <w:rsid w:val="00CD2BBF"/>
    <w:rsid w:val="00CD2D77"/>
    <w:rsid w:val="00CD44BA"/>
    <w:rsid w:val="00CD4DB2"/>
    <w:rsid w:val="00CD57AE"/>
    <w:rsid w:val="00CD5FF0"/>
    <w:rsid w:val="00CD6077"/>
    <w:rsid w:val="00CD6080"/>
    <w:rsid w:val="00CD6240"/>
    <w:rsid w:val="00CD679D"/>
    <w:rsid w:val="00CD6C3B"/>
    <w:rsid w:val="00CD7B31"/>
    <w:rsid w:val="00CD7E26"/>
    <w:rsid w:val="00CE00BE"/>
    <w:rsid w:val="00CE0136"/>
    <w:rsid w:val="00CE04BC"/>
    <w:rsid w:val="00CE17BA"/>
    <w:rsid w:val="00CE1FBE"/>
    <w:rsid w:val="00CE269B"/>
    <w:rsid w:val="00CE2E96"/>
    <w:rsid w:val="00CE301E"/>
    <w:rsid w:val="00CE34C2"/>
    <w:rsid w:val="00CE3FEB"/>
    <w:rsid w:val="00CE47B7"/>
    <w:rsid w:val="00CE4B16"/>
    <w:rsid w:val="00CE56E1"/>
    <w:rsid w:val="00CE5A81"/>
    <w:rsid w:val="00CE6423"/>
    <w:rsid w:val="00CE6552"/>
    <w:rsid w:val="00CE6C5C"/>
    <w:rsid w:val="00CE6E9B"/>
    <w:rsid w:val="00CE73FC"/>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A53"/>
    <w:rsid w:val="00D00C72"/>
    <w:rsid w:val="00D00FC0"/>
    <w:rsid w:val="00D01064"/>
    <w:rsid w:val="00D01551"/>
    <w:rsid w:val="00D02A81"/>
    <w:rsid w:val="00D03101"/>
    <w:rsid w:val="00D031C6"/>
    <w:rsid w:val="00D03440"/>
    <w:rsid w:val="00D03D1C"/>
    <w:rsid w:val="00D040FA"/>
    <w:rsid w:val="00D04337"/>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C1D"/>
    <w:rsid w:val="00D12012"/>
    <w:rsid w:val="00D12944"/>
    <w:rsid w:val="00D1329B"/>
    <w:rsid w:val="00D13384"/>
    <w:rsid w:val="00D1430A"/>
    <w:rsid w:val="00D150FE"/>
    <w:rsid w:val="00D15902"/>
    <w:rsid w:val="00D16A39"/>
    <w:rsid w:val="00D17360"/>
    <w:rsid w:val="00D20978"/>
    <w:rsid w:val="00D20C43"/>
    <w:rsid w:val="00D20FD8"/>
    <w:rsid w:val="00D21209"/>
    <w:rsid w:val="00D218EA"/>
    <w:rsid w:val="00D2249E"/>
    <w:rsid w:val="00D22CC1"/>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30279"/>
    <w:rsid w:val="00D3030C"/>
    <w:rsid w:val="00D30579"/>
    <w:rsid w:val="00D3100C"/>
    <w:rsid w:val="00D31955"/>
    <w:rsid w:val="00D31BFA"/>
    <w:rsid w:val="00D32840"/>
    <w:rsid w:val="00D33B3A"/>
    <w:rsid w:val="00D33C86"/>
    <w:rsid w:val="00D33E75"/>
    <w:rsid w:val="00D346E8"/>
    <w:rsid w:val="00D34A39"/>
    <w:rsid w:val="00D361F3"/>
    <w:rsid w:val="00D372BF"/>
    <w:rsid w:val="00D373D7"/>
    <w:rsid w:val="00D37971"/>
    <w:rsid w:val="00D40C96"/>
    <w:rsid w:val="00D41171"/>
    <w:rsid w:val="00D419AB"/>
    <w:rsid w:val="00D428C8"/>
    <w:rsid w:val="00D42E00"/>
    <w:rsid w:val="00D4322E"/>
    <w:rsid w:val="00D436BE"/>
    <w:rsid w:val="00D4448D"/>
    <w:rsid w:val="00D4467F"/>
    <w:rsid w:val="00D44BD3"/>
    <w:rsid w:val="00D45062"/>
    <w:rsid w:val="00D45295"/>
    <w:rsid w:val="00D45ACF"/>
    <w:rsid w:val="00D45EB6"/>
    <w:rsid w:val="00D46BCD"/>
    <w:rsid w:val="00D476F2"/>
    <w:rsid w:val="00D47728"/>
    <w:rsid w:val="00D50945"/>
    <w:rsid w:val="00D50A04"/>
    <w:rsid w:val="00D50CD2"/>
    <w:rsid w:val="00D519DF"/>
    <w:rsid w:val="00D51F8C"/>
    <w:rsid w:val="00D52444"/>
    <w:rsid w:val="00D5262D"/>
    <w:rsid w:val="00D527C7"/>
    <w:rsid w:val="00D52A89"/>
    <w:rsid w:val="00D53E24"/>
    <w:rsid w:val="00D542DF"/>
    <w:rsid w:val="00D543C8"/>
    <w:rsid w:val="00D54581"/>
    <w:rsid w:val="00D54717"/>
    <w:rsid w:val="00D548A4"/>
    <w:rsid w:val="00D55920"/>
    <w:rsid w:val="00D55D90"/>
    <w:rsid w:val="00D56B79"/>
    <w:rsid w:val="00D57297"/>
    <w:rsid w:val="00D6170F"/>
    <w:rsid w:val="00D62225"/>
    <w:rsid w:val="00D6293E"/>
    <w:rsid w:val="00D630B1"/>
    <w:rsid w:val="00D631FE"/>
    <w:rsid w:val="00D642ED"/>
    <w:rsid w:val="00D64653"/>
    <w:rsid w:val="00D64C6B"/>
    <w:rsid w:val="00D65342"/>
    <w:rsid w:val="00D65BC4"/>
    <w:rsid w:val="00D66321"/>
    <w:rsid w:val="00D6678B"/>
    <w:rsid w:val="00D66C7A"/>
    <w:rsid w:val="00D704E5"/>
    <w:rsid w:val="00D7059F"/>
    <w:rsid w:val="00D70A64"/>
    <w:rsid w:val="00D71201"/>
    <w:rsid w:val="00D71359"/>
    <w:rsid w:val="00D72CCC"/>
    <w:rsid w:val="00D72FDB"/>
    <w:rsid w:val="00D73705"/>
    <w:rsid w:val="00D73CC2"/>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9F0"/>
    <w:rsid w:val="00D933EE"/>
    <w:rsid w:val="00D935EC"/>
    <w:rsid w:val="00D9374B"/>
    <w:rsid w:val="00D94187"/>
    <w:rsid w:val="00D949AC"/>
    <w:rsid w:val="00D94F29"/>
    <w:rsid w:val="00D95E48"/>
    <w:rsid w:val="00D96259"/>
    <w:rsid w:val="00D9630C"/>
    <w:rsid w:val="00D9646E"/>
    <w:rsid w:val="00D96AD0"/>
    <w:rsid w:val="00D96AE1"/>
    <w:rsid w:val="00D9739F"/>
    <w:rsid w:val="00D9767D"/>
    <w:rsid w:val="00D97919"/>
    <w:rsid w:val="00D97E57"/>
    <w:rsid w:val="00DA041F"/>
    <w:rsid w:val="00DA083E"/>
    <w:rsid w:val="00DA0EED"/>
    <w:rsid w:val="00DA1206"/>
    <w:rsid w:val="00DA1422"/>
    <w:rsid w:val="00DA1816"/>
    <w:rsid w:val="00DA182F"/>
    <w:rsid w:val="00DA2314"/>
    <w:rsid w:val="00DA23ED"/>
    <w:rsid w:val="00DA2B01"/>
    <w:rsid w:val="00DA32AE"/>
    <w:rsid w:val="00DA3470"/>
    <w:rsid w:val="00DA3A41"/>
    <w:rsid w:val="00DA3DFD"/>
    <w:rsid w:val="00DA5734"/>
    <w:rsid w:val="00DA5757"/>
    <w:rsid w:val="00DA5FD1"/>
    <w:rsid w:val="00DA665E"/>
    <w:rsid w:val="00DA67E2"/>
    <w:rsid w:val="00DA6A7E"/>
    <w:rsid w:val="00DA7632"/>
    <w:rsid w:val="00DA7AFD"/>
    <w:rsid w:val="00DB01A3"/>
    <w:rsid w:val="00DB11EB"/>
    <w:rsid w:val="00DB141B"/>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726D"/>
    <w:rsid w:val="00DB7A4A"/>
    <w:rsid w:val="00DC033E"/>
    <w:rsid w:val="00DC149F"/>
    <w:rsid w:val="00DC221E"/>
    <w:rsid w:val="00DC2368"/>
    <w:rsid w:val="00DC296E"/>
    <w:rsid w:val="00DC2D9F"/>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2378"/>
    <w:rsid w:val="00DD2B55"/>
    <w:rsid w:val="00DD2B63"/>
    <w:rsid w:val="00DD2ED3"/>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D10"/>
    <w:rsid w:val="00DF1D5B"/>
    <w:rsid w:val="00DF22A0"/>
    <w:rsid w:val="00DF22AA"/>
    <w:rsid w:val="00DF2766"/>
    <w:rsid w:val="00DF41EF"/>
    <w:rsid w:val="00DF431A"/>
    <w:rsid w:val="00DF4F7B"/>
    <w:rsid w:val="00DF5383"/>
    <w:rsid w:val="00DF544E"/>
    <w:rsid w:val="00DF5577"/>
    <w:rsid w:val="00DF609C"/>
    <w:rsid w:val="00DF6B9A"/>
    <w:rsid w:val="00DF791F"/>
    <w:rsid w:val="00DF7C5A"/>
    <w:rsid w:val="00DF7C9B"/>
    <w:rsid w:val="00E00561"/>
    <w:rsid w:val="00E008D8"/>
    <w:rsid w:val="00E00A07"/>
    <w:rsid w:val="00E00B6A"/>
    <w:rsid w:val="00E01782"/>
    <w:rsid w:val="00E01BEB"/>
    <w:rsid w:val="00E01D2B"/>
    <w:rsid w:val="00E0259F"/>
    <w:rsid w:val="00E046D8"/>
    <w:rsid w:val="00E047AE"/>
    <w:rsid w:val="00E04C93"/>
    <w:rsid w:val="00E059B4"/>
    <w:rsid w:val="00E05DFA"/>
    <w:rsid w:val="00E065AC"/>
    <w:rsid w:val="00E0694C"/>
    <w:rsid w:val="00E07746"/>
    <w:rsid w:val="00E07F5B"/>
    <w:rsid w:val="00E10202"/>
    <w:rsid w:val="00E1030B"/>
    <w:rsid w:val="00E1054E"/>
    <w:rsid w:val="00E1275F"/>
    <w:rsid w:val="00E12851"/>
    <w:rsid w:val="00E12AC6"/>
    <w:rsid w:val="00E135DC"/>
    <w:rsid w:val="00E13C1A"/>
    <w:rsid w:val="00E13CCE"/>
    <w:rsid w:val="00E1411A"/>
    <w:rsid w:val="00E14C2C"/>
    <w:rsid w:val="00E16B50"/>
    <w:rsid w:val="00E170BD"/>
    <w:rsid w:val="00E17426"/>
    <w:rsid w:val="00E17F1F"/>
    <w:rsid w:val="00E17FCD"/>
    <w:rsid w:val="00E202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54"/>
    <w:rsid w:val="00E25E6F"/>
    <w:rsid w:val="00E2665E"/>
    <w:rsid w:val="00E26AA3"/>
    <w:rsid w:val="00E26CCF"/>
    <w:rsid w:val="00E27DF3"/>
    <w:rsid w:val="00E308E4"/>
    <w:rsid w:val="00E31CFA"/>
    <w:rsid w:val="00E31E08"/>
    <w:rsid w:val="00E31E87"/>
    <w:rsid w:val="00E31F7C"/>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60E2"/>
    <w:rsid w:val="00E369DA"/>
    <w:rsid w:val="00E36D49"/>
    <w:rsid w:val="00E37090"/>
    <w:rsid w:val="00E40792"/>
    <w:rsid w:val="00E411B1"/>
    <w:rsid w:val="00E41D7C"/>
    <w:rsid w:val="00E421C0"/>
    <w:rsid w:val="00E42428"/>
    <w:rsid w:val="00E42491"/>
    <w:rsid w:val="00E425C2"/>
    <w:rsid w:val="00E42C5B"/>
    <w:rsid w:val="00E44157"/>
    <w:rsid w:val="00E442D8"/>
    <w:rsid w:val="00E447D3"/>
    <w:rsid w:val="00E44A18"/>
    <w:rsid w:val="00E45383"/>
    <w:rsid w:val="00E455E2"/>
    <w:rsid w:val="00E459F5"/>
    <w:rsid w:val="00E45F35"/>
    <w:rsid w:val="00E46BBE"/>
    <w:rsid w:val="00E4734A"/>
    <w:rsid w:val="00E47923"/>
    <w:rsid w:val="00E47BCB"/>
    <w:rsid w:val="00E50545"/>
    <w:rsid w:val="00E5084E"/>
    <w:rsid w:val="00E50BC9"/>
    <w:rsid w:val="00E5103B"/>
    <w:rsid w:val="00E51A8F"/>
    <w:rsid w:val="00E51F33"/>
    <w:rsid w:val="00E52032"/>
    <w:rsid w:val="00E533C0"/>
    <w:rsid w:val="00E538ED"/>
    <w:rsid w:val="00E5394F"/>
    <w:rsid w:val="00E53FED"/>
    <w:rsid w:val="00E5526B"/>
    <w:rsid w:val="00E55A2F"/>
    <w:rsid w:val="00E55ACE"/>
    <w:rsid w:val="00E55C38"/>
    <w:rsid w:val="00E56C27"/>
    <w:rsid w:val="00E56F7C"/>
    <w:rsid w:val="00E572B1"/>
    <w:rsid w:val="00E575D3"/>
    <w:rsid w:val="00E57ECE"/>
    <w:rsid w:val="00E60279"/>
    <w:rsid w:val="00E6119B"/>
    <w:rsid w:val="00E613DB"/>
    <w:rsid w:val="00E61650"/>
    <w:rsid w:val="00E622A5"/>
    <w:rsid w:val="00E6343D"/>
    <w:rsid w:val="00E648B0"/>
    <w:rsid w:val="00E65525"/>
    <w:rsid w:val="00E65A60"/>
    <w:rsid w:val="00E65E97"/>
    <w:rsid w:val="00E66009"/>
    <w:rsid w:val="00E66084"/>
    <w:rsid w:val="00E665C7"/>
    <w:rsid w:val="00E665CA"/>
    <w:rsid w:val="00E66819"/>
    <w:rsid w:val="00E67640"/>
    <w:rsid w:val="00E67987"/>
    <w:rsid w:val="00E705BD"/>
    <w:rsid w:val="00E70644"/>
    <w:rsid w:val="00E70656"/>
    <w:rsid w:val="00E70DF8"/>
    <w:rsid w:val="00E716A5"/>
    <w:rsid w:val="00E717DB"/>
    <w:rsid w:val="00E71DC9"/>
    <w:rsid w:val="00E71F54"/>
    <w:rsid w:val="00E72207"/>
    <w:rsid w:val="00E722D9"/>
    <w:rsid w:val="00E73118"/>
    <w:rsid w:val="00E733C3"/>
    <w:rsid w:val="00E734FF"/>
    <w:rsid w:val="00E738A8"/>
    <w:rsid w:val="00E73DF9"/>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7279"/>
    <w:rsid w:val="00E8739A"/>
    <w:rsid w:val="00E900CE"/>
    <w:rsid w:val="00E90488"/>
    <w:rsid w:val="00E907BE"/>
    <w:rsid w:val="00E911B7"/>
    <w:rsid w:val="00E91EAE"/>
    <w:rsid w:val="00E92482"/>
    <w:rsid w:val="00E92A2D"/>
    <w:rsid w:val="00E9383A"/>
    <w:rsid w:val="00E93C7D"/>
    <w:rsid w:val="00E94353"/>
    <w:rsid w:val="00E94B31"/>
    <w:rsid w:val="00E94DCA"/>
    <w:rsid w:val="00E955BD"/>
    <w:rsid w:val="00E95A9F"/>
    <w:rsid w:val="00E95B5E"/>
    <w:rsid w:val="00E965EE"/>
    <w:rsid w:val="00E96E4C"/>
    <w:rsid w:val="00E97529"/>
    <w:rsid w:val="00E97F4A"/>
    <w:rsid w:val="00E97FC0"/>
    <w:rsid w:val="00EA002F"/>
    <w:rsid w:val="00EA04FB"/>
    <w:rsid w:val="00EA09BF"/>
    <w:rsid w:val="00EA09DD"/>
    <w:rsid w:val="00EA0BE8"/>
    <w:rsid w:val="00EA0C99"/>
    <w:rsid w:val="00EA100E"/>
    <w:rsid w:val="00EA11E6"/>
    <w:rsid w:val="00EA1587"/>
    <w:rsid w:val="00EA1A1D"/>
    <w:rsid w:val="00EA216D"/>
    <w:rsid w:val="00EA27CC"/>
    <w:rsid w:val="00EA2BE7"/>
    <w:rsid w:val="00EA37F5"/>
    <w:rsid w:val="00EA3957"/>
    <w:rsid w:val="00EA3C65"/>
    <w:rsid w:val="00EA3D40"/>
    <w:rsid w:val="00EA3EB9"/>
    <w:rsid w:val="00EA3ED8"/>
    <w:rsid w:val="00EA4707"/>
    <w:rsid w:val="00EA4CB8"/>
    <w:rsid w:val="00EA4EBD"/>
    <w:rsid w:val="00EA57FB"/>
    <w:rsid w:val="00EA592C"/>
    <w:rsid w:val="00EA5DC6"/>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275"/>
    <w:rsid w:val="00EB29DB"/>
    <w:rsid w:val="00EB3907"/>
    <w:rsid w:val="00EB3923"/>
    <w:rsid w:val="00EB40FB"/>
    <w:rsid w:val="00EB4BBD"/>
    <w:rsid w:val="00EB4DB8"/>
    <w:rsid w:val="00EB5640"/>
    <w:rsid w:val="00EB58C6"/>
    <w:rsid w:val="00EB5BB5"/>
    <w:rsid w:val="00EB60EC"/>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2A"/>
    <w:rsid w:val="00EC5C98"/>
    <w:rsid w:val="00EC6FBF"/>
    <w:rsid w:val="00EC7816"/>
    <w:rsid w:val="00EC795A"/>
    <w:rsid w:val="00EC7CEF"/>
    <w:rsid w:val="00ED03C8"/>
    <w:rsid w:val="00ED1B50"/>
    <w:rsid w:val="00ED1D79"/>
    <w:rsid w:val="00ED2ABC"/>
    <w:rsid w:val="00ED2B17"/>
    <w:rsid w:val="00ED34A9"/>
    <w:rsid w:val="00ED34C0"/>
    <w:rsid w:val="00ED39F8"/>
    <w:rsid w:val="00ED3C74"/>
    <w:rsid w:val="00ED3F2B"/>
    <w:rsid w:val="00ED4A35"/>
    <w:rsid w:val="00ED53FB"/>
    <w:rsid w:val="00ED6066"/>
    <w:rsid w:val="00ED682D"/>
    <w:rsid w:val="00ED6B25"/>
    <w:rsid w:val="00EE0832"/>
    <w:rsid w:val="00EE0B0C"/>
    <w:rsid w:val="00EE0F08"/>
    <w:rsid w:val="00EE1752"/>
    <w:rsid w:val="00EE182D"/>
    <w:rsid w:val="00EE19EE"/>
    <w:rsid w:val="00EE1D0D"/>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1C64"/>
    <w:rsid w:val="00EF1D82"/>
    <w:rsid w:val="00EF2628"/>
    <w:rsid w:val="00EF2BCB"/>
    <w:rsid w:val="00EF35DA"/>
    <w:rsid w:val="00EF3696"/>
    <w:rsid w:val="00EF3AF8"/>
    <w:rsid w:val="00EF414D"/>
    <w:rsid w:val="00EF466A"/>
    <w:rsid w:val="00EF4D5E"/>
    <w:rsid w:val="00EF50B2"/>
    <w:rsid w:val="00EF53C1"/>
    <w:rsid w:val="00EF5654"/>
    <w:rsid w:val="00EF5932"/>
    <w:rsid w:val="00EF596F"/>
    <w:rsid w:val="00EF5E62"/>
    <w:rsid w:val="00EF60B6"/>
    <w:rsid w:val="00EF6184"/>
    <w:rsid w:val="00EF6696"/>
    <w:rsid w:val="00EF6BC2"/>
    <w:rsid w:val="00EF6FB9"/>
    <w:rsid w:val="00EF7652"/>
    <w:rsid w:val="00EF7817"/>
    <w:rsid w:val="00EF7B0F"/>
    <w:rsid w:val="00F004CC"/>
    <w:rsid w:val="00F00653"/>
    <w:rsid w:val="00F00A2A"/>
    <w:rsid w:val="00F010A7"/>
    <w:rsid w:val="00F01B47"/>
    <w:rsid w:val="00F01E96"/>
    <w:rsid w:val="00F01EF9"/>
    <w:rsid w:val="00F0254C"/>
    <w:rsid w:val="00F02928"/>
    <w:rsid w:val="00F02967"/>
    <w:rsid w:val="00F02E65"/>
    <w:rsid w:val="00F02F62"/>
    <w:rsid w:val="00F03AC4"/>
    <w:rsid w:val="00F042AB"/>
    <w:rsid w:val="00F0558E"/>
    <w:rsid w:val="00F06354"/>
    <w:rsid w:val="00F066DC"/>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1A3"/>
    <w:rsid w:val="00F12286"/>
    <w:rsid w:val="00F12B5C"/>
    <w:rsid w:val="00F1322F"/>
    <w:rsid w:val="00F13278"/>
    <w:rsid w:val="00F13F3C"/>
    <w:rsid w:val="00F13FF9"/>
    <w:rsid w:val="00F14A1C"/>
    <w:rsid w:val="00F15580"/>
    <w:rsid w:val="00F15623"/>
    <w:rsid w:val="00F15857"/>
    <w:rsid w:val="00F158F9"/>
    <w:rsid w:val="00F15BA5"/>
    <w:rsid w:val="00F15CE3"/>
    <w:rsid w:val="00F169F8"/>
    <w:rsid w:val="00F1784D"/>
    <w:rsid w:val="00F17929"/>
    <w:rsid w:val="00F17C26"/>
    <w:rsid w:val="00F17DE9"/>
    <w:rsid w:val="00F17F4C"/>
    <w:rsid w:val="00F2063C"/>
    <w:rsid w:val="00F20A00"/>
    <w:rsid w:val="00F210F2"/>
    <w:rsid w:val="00F21491"/>
    <w:rsid w:val="00F2248B"/>
    <w:rsid w:val="00F229E5"/>
    <w:rsid w:val="00F22CB9"/>
    <w:rsid w:val="00F2306B"/>
    <w:rsid w:val="00F2335A"/>
    <w:rsid w:val="00F237B0"/>
    <w:rsid w:val="00F24C7A"/>
    <w:rsid w:val="00F24FC5"/>
    <w:rsid w:val="00F254B8"/>
    <w:rsid w:val="00F25EBB"/>
    <w:rsid w:val="00F26474"/>
    <w:rsid w:val="00F2676F"/>
    <w:rsid w:val="00F278B1"/>
    <w:rsid w:val="00F27E5C"/>
    <w:rsid w:val="00F27F2E"/>
    <w:rsid w:val="00F27F58"/>
    <w:rsid w:val="00F30830"/>
    <w:rsid w:val="00F30AAA"/>
    <w:rsid w:val="00F30B0D"/>
    <w:rsid w:val="00F310A0"/>
    <w:rsid w:val="00F316B4"/>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F27"/>
    <w:rsid w:val="00F41F62"/>
    <w:rsid w:val="00F42952"/>
    <w:rsid w:val="00F433F7"/>
    <w:rsid w:val="00F435FD"/>
    <w:rsid w:val="00F43A68"/>
    <w:rsid w:val="00F4411F"/>
    <w:rsid w:val="00F44E20"/>
    <w:rsid w:val="00F44F89"/>
    <w:rsid w:val="00F45144"/>
    <w:rsid w:val="00F457A3"/>
    <w:rsid w:val="00F45806"/>
    <w:rsid w:val="00F45BDA"/>
    <w:rsid w:val="00F45F3F"/>
    <w:rsid w:val="00F463AA"/>
    <w:rsid w:val="00F47300"/>
    <w:rsid w:val="00F4774D"/>
    <w:rsid w:val="00F4777D"/>
    <w:rsid w:val="00F5054B"/>
    <w:rsid w:val="00F5089A"/>
    <w:rsid w:val="00F51BE5"/>
    <w:rsid w:val="00F538F2"/>
    <w:rsid w:val="00F5410A"/>
    <w:rsid w:val="00F54938"/>
    <w:rsid w:val="00F54DFD"/>
    <w:rsid w:val="00F550E2"/>
    <w:rsid w:val="00F55FD7"/>
    <w:rsid w:val="00F5620C"/>
    <w:rsid w:val="00F56513"/>
    <w:rsid w:val="00F5681B"/>
    <w:rsid w:val="00F56C40"/>
    <w:rsid w:val="00F572B5"/>
    <w:rsid w:val="00F5748E"/>
    <w:rsid w:val="00F576F7"/>
    <w:rsid w:val="00F60038"/>
    <w:rsid w:val="00F602E1"/>
    <w:rsid w:val="00F608F2"/>
    <w:rsid w:val="00F60EFC"/>
    <w:rsid w:val="00F6165E"/>
    <w:rsid w:val="00F6213A"/>
    <w:rsid w:val="00F62292"/>
    <w:rsid w:val="00F62387"/>
    <w:rsid w:val="00F6246B"/>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70840"/>
    <w:rsid w:val="00F7119D"/>
    <w:rsid w:val="00F713F0"/>
    <w:rsid w:val="00F7150C"/>
    <w:rsid w:val="00F7192F"/>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2F2B"/>
    <w:rsid w:val="00F83EE3"/>
    <w:rsid w:val="00F84A33"/>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139B"/>
    <w:rsid w:val="00F91965"/>
    <w:rsid w:val="00F921F2"/>
    <w:rsid w:val="00F9250E"/>
    <w:rsid w:val="00F92F45"/>
    <w:rsid w:val="00F93253"/>
    <w:rsid w:val="00F93335"/>
    <w:rsid w:val="00F9375A"/>
    <w:rsid w:val="00F9395F"/>
    <w:rsid w:val="00F93B83"/>
    <w:rsid w:val="00F93F4E"/>
    <w:rsid w:val="00F94549"/>
    <w:rsid w:val="00F94734"/>
    <w:rsid w:val="00F95512"/>
    <w:rsid w:val="00F95657"/>
    <w:rsid w:val="00F95F53"/>
    <w:rsid w:val="00F9691A"/>
    <w:rsid w:val="00F969D5"/>
    <w:rsid w:val="00F97D6F"/>
    <w:rsid w:val="00F97DB7"/>
    <w:rsid w:val="00F97F85"/>
    <w:rsid w:val="00FA02AF"/>
    <w:rsid w:val="00FA03AA"/>
    <w:rsid w:val="00FA04BB"/>
    <w:rsid w:val="00FA0730"/>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AA3"/>
    <w:rsid w:val="00FB7D1E"/>
    <w:rsid w:val="00FB7D4B"/>
    <w:rsid w:val="00FC06C2"/>
    <w:rsid w:val="00FC0D0A"/>
    <w:rsid w:val="00FC0E93"/>
    <w:rsid w:val="00FC0FC1"/>
    <w:rsid w:val="00FC110F"/>
    <w:rsid w:val="00FC1976"/>
    <w:rsid w:val="00FC1A2D"/>
    <w:rsid w:val="00FC21D9"/>
    <w:rsid w:val="00FC25FC"/>
    <w:rsid w:val="00FC275A"/>
    <w:rsid w:val="00FC2858"/>
    <w:rsid w:val="00FC2D4A"/>
    <w:rsid w:val="00FC2EC9"/>
    <w:rsid w:val="00FC31BD"/>
    <w:rsid w:val="00FC33FD"/>
    <w:rsid w:val="00FC41B7"/>
    <w:rsid w:val="00FC4322"/>
    <w:rsid w:val="00FC4921"/>
    <w:rsid w:val="00FC4C02"/>
    <w:rsid w:val="00FC4DC2"/>
    <w:rsid w:val="00FC5128"/>
    <w:rsid w:val="00FC5A9D"/>
    <w:rsid w:val="00FC62AE"/>
    <w:rsid w:val="00FC68F8"/>
    <w:rsid w:val="00FC723A"/>
    <w:rsid w:val="00FD00B0"/>
    <w:rsid w:val="00FD0603"/>
    <w:rsid w:val="00FD0CF4"/>
    <w:rsid w:val="00FD1AB7"/>
    <w:rsid w:val="00FD1F0E"/>
    <w:rsid w:val="00FD2207"/>
    <w:rsid w:val="00FD2560"/>
    <w:rsid w:val="00FD2701"/>
    <w:rsid w:val="00FD278C"/>
    <w:rsid w:val="00FD2BDF"/>
    <w:rsid w:val="00FD3EF2"/>
    <w:rsid w:val="00FD5B36"/>
    <w:rsid w:val="00FD60E9"/>
    <w:rsid w:val="00FD6620"/>
    <w:rsid w:val="00FD74A7"/>
    <w:rsid w:val="00FD7BC6"/>
    <w:rsid w:val="00FD7D7C"/>
    <w:rsid w:val="00FD7E98"/>
    <w:rsid w:val="00FE024C"/>
    <w:rsid w:val="00FE07E4"/>
    <w:rsid w:val="00FE0EAA"/>
    <w:rsid w:val="00FE156B"/>
    <w:rsid w:val="00FE228B"/>
    <w:rsid w:val="00FE2536"/>
    <w:rsid w:val="00FE2865"/>
    <w:rsid w:val="00FE343F"/>
    <w:rsid w:val="00FE3D56"/>
    <w:rsid w:val="00FE44B0"/>
    <w:rsid w:val="00FE46AF"/>
    <w:rsid w:val="00FE4FFC"/>
    <w:rsid w:val="00FE5983"/>
    <w:rsid w:val="00FE5B66"/>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343"/>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ind w:left="720"/>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7"/>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7"/>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7"/>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7"/>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rsid w:val="004206D2"/>
    <w:pPr>
      <w:numPr>
        <w:ilvl w:val="4"/>
        <w:numId w:val="97"/>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rsid w:val="004206D2"/>
    <w:pPr>
      <w:numPr>
        <w:ilvl w:val="5"/>
      </w:numPr>
      <w:tabs>
        <w:tab w:val="clear" w:pos="3600"/>
      </w:tabs>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zbierka.sk/sk/predpisy/401-2012-z-z.p-34960.pdf"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vo.sep@minv.sk" TargetMode="Externa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hyperlink" Target="http://www.employment.gov.sk/filemanager/opatrenie-248_2012zz.pdf" TargetMode="External"/><Relationship Id="rId25" Type="http://schemas.openxmlformats.org/officeDocument/2006/relationships/hyperlink" Target="http://www.opevs.eu"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opevs.eu" TargetMode="External"/><Relationship Id="rId20" Type="http://schemas.openxmlformats.org/officeDocument/2006/relationships/hyperlink" Target="mailto:vo.sep@minv.sk"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vo.sep@minv.sk"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partnerskadohoda.gov.sk"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pevs.eu" TargetMode="External"/><Relationship Id="rId22" Type="http://schemas.openxmlformats.org/officeDocument/2006/relationships/hyperlink" Target="http://www.minv.sk/?usmernenia-riadiaceho-organu" TargetMode="External"/><Relationship Id="rId27" Type="http://schemas.openxmlformats.org/officeDocument/2006/relationships/header" Target="header2.xml"/><Relationship Id="rId30"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252006-z-z--4bc.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5" Type="http://schemas.openxmlformats.org/officeDocument/2006/relationships/hyperlink" Target="http://uvo.gov.sk/verejny-obstaravatel-obstaravatel/vseobecne-informacie/zoznam-kompletnej-dokumentacie-vo-vo-386.html"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4.xml><?xml version="1.0" encoding="utf-8"?>
<ds:datastoreItem xmlns:ds="http://schemas.openxmlformats.org/officeDocument/2006/customXml" ds:itemID="{C3F2527C-E258-4948-A4C1-9BB469451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144</Pages>
  <Words>71244</Words>
  <Characters>406093</Characters>
  <Application>Microsoft Office Word</Application>
  <DocSecurity>0</DocSecurity>
  <Lines>3384</Lines>
  <Paragraphs>952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476385</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2017-07-17T11:50:00Z</dcterms:created>
  <dcterms:modified xsi:type="dcterms:W3CDTF">2017-08-31T10:41:00Z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